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imes New Roman" w:eastAsiaTheme="minorHAnsi" w:hAnsi="Times New Roman"/>
          <w:lang w:eastAsia="en-US"/>
        </w:rPr>
        <w:id w:val="-332839915"/>
        <w:docPartObj>
          <w:docPartGallery w:val="Cover Pages"/>
          <w:docPartUnique/>
        </w:docPartObj>
      </w:sdtPr>
      <w:sdtEndPr>
        <w:rPr>
          <w:lang w:val="en-US"/>
        </w:rPr>
      </w:sdtEndPr>
      <w:sdtContent>
        <w:p w:rsidR="005727D3" w:rsidRDefault="005727D3">
          <w:pPr>
            <w:pStyle w:val="a8"/>
          </w:pPr>
          <w:r>
            <w:rPr>
              <w:noProof/>
            </w:rPr>
            <mc:AlternateContent>
              <mc:Choice Requires="wpg">
                <w:drawing>
                  <wp:anchor distT="0" distB="0" distL="114300" distR="114300" simplePos="0" relativeHeight="251662336" behindDoc="1" locked="0" layoutInCell="1" allowOverlap="1">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194560" cy="9125712"/>
                    <wp:effectExtent l="0" t="0" r="6985" b="7620"/>
                    <wp:wrapNone/>
                    <wp:docPr id="11" name="Ομάδα 11"/>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12" name="Ορθογώνιο 12"/>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 name="Πεντάγωνο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Ημερομηνία"/>
                                    <w:tag w:val=""/>
                                    <w:id w:val="-650599894"/>
                                    <w:dataBinding w:prefixMappings="xmlns:ns0='http://schemas.microsoft.com/office/2006/coverPageProps' " w:xpath="/ns0:CoverPageProperties[1]/ns0:PublishDate[1]" w:storeItemID="{55AF091B-3C7A-41E3-B477-F2FDAA23CFDA}"/>
                                    <w:date w:fullDate="2018-03-26T00:00:00Z">
                                      <w:dateFormat w:val="d/M/yyyy"/>
                                      <w:lid w:val="el-GR"/>
                                      <w:storeMappedDataAs w:val="dateTime"/>
                                      <w:calendar w:val="gregorian"/>
                                    </w:date>
                                  </w:sdtPr>
                                  <w:sdtEndPr/>
                                  <w:sdtContent>
                                    <w:p w:rsidR="005727D3" w:rsidRDefault="00DF7C59">
                                      <w:pPr>
                                        <w:pStyle w:val="a8"/>
                                        <w:jc w:val="right"/>
                                        <w:rPr>
                                          <w:color w:val="FFFFFF" w:themeColor="background1"/>
                                          <w:sz w:val="28"/>
                                          <w:szCs w:val="28"/>
                                        </w:rPr>
                                      </w:pPr>
                                      <w:r>
                                        <w:rPr>
                                          <w:color w:val="FFFFFF" w:themeColor="background1"/>
                                          <w:sz w:val="28"/>
                                          <w:szCs w:val="28"/>
                                        </w:rPr>
                                        <w:t>26/3/2018</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14" name="Ομάδα 14"/>
                            <wpg:cNvGrpSpPr/>
                            <wpg:grpSpPr>
                              <a:xfrm>
                                <a:off x="76200" y="4210050"/>
                                <a:ext cx="2057400" cy="4910328"/>
                                <a:chOff x="80645" y="4211812"/>
                                <a:chExt cx="1306273" cy="3121026"/>
                              </a:xfrm>
                            </wpg:grpSpPr>
                            <wpg:grpSp>
                              <wpg:cNvPr id="15" name="Ομάδα 15"/>
                              <wpg:cNvGrpSpPr>
                                <a:grpSpLocks noChangeAspect="1"/>
                              </wpg:cNvGrpSpPr>
                              <wpg:grpSpPr>
                                <a:xfrm>
                                  <a:off x="141062" y="4211812"/>
                                  <a:ext cx="1047750" cy="3121026"/>
                                  <a:chOff x="141062" y="4211812"/>
                                  <a:chExt cx="1047750" cy="3121026"/>
                                </a:xfrm>
                              </wpg:grpSpPr>
                              <wps:wsp>
                                <wps:cNvPr id="16" name="Ελεύθερη σχεδίαση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7" name="Ελεύθερη σχεδίαση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8" name="Ελεύθερη σχεδίαση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9" name="Ελεύθερη σχεδίαση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0" name="Ελεύθερη σχεδίαση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Ελεύθερη σχεδίαση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Ελεύθερη σχεδίαση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Ελεύθερη σχεδίαση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Ελεύθερη σχεδίαση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Ελεύθερη σχεδίαση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Ελεύθερη σχεδίαση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Ελεύθερη σχεδίαση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28" name="Ομάδα 28"/>
                              <wpg:cNvGrpSpPr>
                                <a:grpSpLocks noChangeAspect="1"/>
                              </wpg:cNvGrpSpPr>
                              <wpg:grpSpPr>
                                <a:xfrm>
                                  <a:off x="80645" y="4826972"/>
                                  <a:ext cx="1306273" cy="2505863"/>
                                  <a:chOff x="80645" y="4649964"/>
                                  <a:chExt cx="874712" cy="1677988"/>
                                </a:xfrm>
                              </wpg:grpSpPr>
                              <wps:wsp>
                                <wps:cNvPr id="29" name="Ελεύθερη σχεδίαση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0" name="Ελεύθερη σχεδίαση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1" name="Ελεύθερη σχεδίαση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48" name="Ελεύθερη σχεδίαση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49" name="Ελεύθερη σχεδίαση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50" name="Ελεύθερη σχεδίαση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51" name="Ελεύθερη σχεδίαση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53" name="Ελεύθερη σχεδίαση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54" name="Ελεύθερη σχεδίαση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55" name="Ελεύθερη σχεδίαση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56" name="Ελεύθερη σχεδίαση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Ομάδα 11" o:spid="_x0000_s1026" style="position:absolute;margin-left:0;margin-top:0;width:172.8pt;height:718.55pt;z-index:-251654144;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">
                    <v:rect id="Ορθογώνιο 12"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Πεντάγωνο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" adj="18883" fillcolor="#4472c4 [3204]" stroked="f" strokeweight="1pt">
                      <v:textbox inset=",0,14.4pt,0">
                        <w:txbxContent>
                          <w:sdt>
                            <w:sdtPr>
                              <w:rPr>
                                <w:color w:val="FFFFFF" w:themeColor="background1"/>
                                <w:sz w:val="28"/>
                                <w:szCs w:val="28"/>
                              </w:rPr>
                              <w:alias w:val="Ημερομηνία"/>
                              <w:tag w:val=""/>
                              <w:id w:val="-650599894"/>
                              <w:dataBinding w:prefixMappings="xmlns:ns0='http://schemas.microsoft.com/office/2006/coverPageProps' " w:xpath="/ns0:CoverPageProperties[1]/ns0:PublishDate[1]" w:storeItemID="{55AF091B-3C7A-41E3-B477-F2FDAA23CFDA}"/>
                              <w:date w:fullDate="2018-03-26T00:00:00Z">
                                <w:dateFormat w:val="d/M/yyyy"/>
                                <w:lid w:val="el-GR"/>
                                <w:storeMappedDataAs w:val="dateTime"/>
                                <w:calendar w:val="gregorian"/>
                              </w:date>
                            </w:sdtPr>
                            <w:sdtEndPr/>
                            <w:sdtContent>
                              <w:p w:rsidR="005727D3" w:rsidRDefault="00DF7C59">
                                <w:pPr>
                                  <w:pStyle w:val="a8"/>
                                  <w:jc w:val="right"/>
                                  <w:rPr>
                                    <w:color w:val="FFFFFF" w:themeColor="background1"/>
                                    <w:sz w:val="28"/>
                                    <w:szCs w:val="28"/>
                                  </w:rPr>
                                </w:pPr>
                                <w:r>
                                  <w:rPr>
                                    <w:color w:val="FFFFFF" w:themeColor="background1"/>
                                    <w:sz w:val="28"/>
                                    <w:szCs w:val="28"/>
                                  </w:rPr>
                                  <w:t>26/3/2018</w:t>
                                </w:r>
                              </w:p>
                            </w:sdtContent>
                          </w:sdt>
                        </w:txbxContent>
                      </v:textbox>
                    </v:shape>
                    <v:group id="Ομάδα 14"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group id="Ομάδα 15"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o:lock v:ext="edit" aspectratio="t"/>
                        <v:shape id="Ελεύθερη σχεδίαση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Ελεύθερη σχεδίαση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Ελεύθερη σχεδίαση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Ελεύθερη σχεδίαση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Ελεύθερη σχεδίαση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Ελεύθερη σχεδίαση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" path="m,l33,69r-9,l12,35,,xe" fillcolor="#44546a [3215]" strokecolor="#44546a [3215]" strokeweight="0">
                          <v:path arrowok="t" o:connecttype="custom" o:connectlocs="0,0;52388,109538;38100,109538;19050,55563;0,0" o:connectangles="0,0,0,0,0"/>
                        </v:shape>
                        <v:shape id="Ελεύθερη σχεδίαση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" path="m,l9,37r,3l15,93,5,49,,xe" fillcolor="#44546a [3215]" strokecolor="#44546a [3215]" strokeweight="0">
                          <v:path arrowok="t" o:connecttype="custom" o:connectlocs="0,0;14288,58738;14288,63500;23813,147638;7938,77788;0,0" o:connectangles="0,0,0,0,0,0"/>
                        </v:shape>
                        <v:shape id="Ελεύθερη σχεδίαση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Ελεύθερη σχεδίαση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Ελεύθερη σχεδίαση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" path="m,l31,65r-8,l,xe" fillcolor="#44546a [3215]" strokecolor="#44546a [3215]" strokeweight="0">
                          <v:path arrowok="t" o:connecttype="custom" o:connectlocs="0,0;49213,103188;36513,103188;0,0" o:connectangles="0,0,0,0"/>
                        </v:shape>
                        <v:shape id="Ελεύθερη σχεδίαση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" path="m,l6,17,7,42,6,39,,23,,xe" fillcolor="#44546a [3215]" strokecolor="#44546a [3215]" strokeweight="0">
                          <v:path arrowok="t" o:connecttype="custom" o:connectlocs="0,0;9525,26988;11113,66675;9525,61913;0,36513;0,0" o:connectangles="0,0,0,0,0,0"/>
                        </v:shape>
                        <v:shape id="Ελεύθερη σχεδίαση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" path="m,l6,16,21,49,33,84r12,34l44,118,13,53,11,42,,xe" fillcolor="#44546a [3215]" strokecolor="#44546a [3215]" strokeweight="0">
                          <v:path arrowok="t" o:connecttype="custom" o:connectlocs="0,0;9525,25400;33338,77788;52388,133350;71438,187325;69850,187325;20638,84138;17463,66675;0,0" o:connectangles="0,0,0,0,0,0,0,0,0"/>
                        </v:shape>
                      </v:group>
                      <v:group id="Ομάδα 28"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o:lock v:ext="edit" aspectratio="t"/>
                        <v:shape id="Ελεύθερη σχεδίαση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Ελεύθερη σχεδίαση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Ελεύθερη σχεδίαση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" path="m,l16,72r4,49l18,112,,31,,xe" fillcolor="#44546a [3215]" strokecolor="#44546a [3215]" strokeweight="0">
                          <v:fill opacity="13107f"/>
                          <v:stroke opacity="13107f"/>
                          <v:path arrowok="t" o:connecttype="custom" o:connectlocs="0,0;25400,114300;31750,192088;28575,177800;0,49213;0,0" o:connectangles="0,0,0,0,0,0"/>
                        </v:shape>
                        <v:shape id="Ελεύθερη σχεδίαση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Ελεύθερη σχεδίαση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" path="m,l33,71r-9,l11,36,,xe" fillcolor="#44546a [3215]" strokecolor="#44546a [3215]" strokeweight="0">
                          <v:fill opacity="13107f"/>
                          <v:stroke opacity="13107f"/>
                          <v:path arrowok="t" o:connecttype="custom" o:connectlocs="0,0;52388,112713;38100,112713;17463,57150;0,0" o:connectangles="0,0,0,0,0"/>
                        </v:shape>
                        <v:shape id="Ελεύθερη σχεδίαση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" path="m,l8,37r,4l15,95,4,49,,xe" fillcolor="#44546a [3215]" strokecolor="#44546a [3215]" strokeweight="0">
                          <v:fill opacity="13107f"/>
                          <v:stroke opacity="13107f"/>
                          <v:path arrowok="t" o:connecttype="custom" o:connectlocs="0,0;12700,58738;12700,65088;23813,150813;6350,77788;0,0" o:connectangles="0,0,0,0,0,0"/>
                        </v:shape>
                        <v:shape id="Ελεύθερη σχεδίαση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Ελεύθερη σχεδίαση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Ελεύθερη σχεδίαση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" path="m,l31,66r-7,l,xe" fillcolor="#44546a [3215]" strokecolor="#44546a [3215]" strokeweight="0">
                          <v:fill opacity="13107f"/>
                          <v:stroke opacity="13107f"/>
                          <v:path arrowok="t" o:connecttype="custom" o:connectlocs="0,0;49213,104775;38100,104775;0,0" o:connectangles="0,0,0,0"/>
                        </v:shape>
                        <v:shape id="Ελεύθερη σχεδίαση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" path="m,l7,17r,26l6,40,,25,,xe" fillcolor="#44546a [3215]" strokecolor="#44546a [3215]" strokeweight="0">
                          <v:fill opacity="13107f"/>
                          <v:stroke opacity="13107f"/>
                          <v:path arrowok="t" o:connecttype="custom" o:connectlocs="0,0;11113,26988;11113,68263;9525,63500;0,39688;0,0" o:connectangles="0,0,0,0,0,0"/>
                        </v:shape>
                        <v:shape id="Ελεύθερη σχεδίαση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4384"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88000</wp14:pctPosVOffset>
                        </wp:positionV>
                      </mc:Choice>
                      <mc:Fallback>
                        <wp:positionV relativeFrom="page">
                          <wp:posOffset>9408795</wp:posOffset>
                        </wp:positionV>
                      </mc:Fallback>
                    </mc:AlternateContent>
                    <wp:extent cx="3657600" cy="365760"/>
                    <wp:effectExtent l="0" t="0" r="0" b="0"/>
                    <wp:wrapNone/>
                    <wp:docPr id="32" name="Πλαίσιο κειμένου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727D3" w:rsidRDefault="00593BBE">
                                <w:pPr>
                                  <w:pStyle w:val="a8"/>
                                  <w:rPr>
                                    <w:color w:val="4472C4" w:themeColor="accent1"/>
                                    <w:sz w:val="26"/>
                                    <w:szCs w:val="26"/>
                                  </w:rPr>
                                </w:pPr>
                                <w:sdt>
                                  <w:sdtPr>
                                    <w:rPr>
                                      <w:color w:val="4472C4" w:themeColor="accent1"/>
                                      <w:sz w:val="26"/>
                                      <w:szCs w:val="26"/>
                                    </w:rPr>
                                    <w:alias w:val="Συντάκτης"/>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5727D3">
                                      <w:rPr>
                                        <w:color w:val="4472C4" w:themeColor="accent1"/>
                                        <w:sz w:val="26"/>
                                        <w:szCs w:val="26"/>
                                      </w:rPr>
                                      <w:t>ilias theologos</w:t>
                                    </w:r>
                                  </w:sdtContent>
                                </w:sdt>
                              </w:p>
                              <w:p w:rsidR="005727D3" w:rsidRDefault="00593BBE">
                                <w:pPr>
                                  <w:pStyle w:val="a8"/>
                                  <w:rPr>
                                    <w:color w:val="595959" w:themeColor="text1" w:themeTint="A6"/>
                                    <w:sz w:val="20"/>
                                    <w:szCs w:val="20"/>
                                  </w:rPr>
                                </w:pPr>
                                <w:sdt>
                                  <w:sdtPr>
                                    <w:rPr>
                                      <w:caps/>
                                      <w:color w:val="595959" w:themeColor="text1" w:themeTint="A6"/>
                                      <w:sz w:val="20"/>
                                      <w:szCs w:val="20"/>
                                    </w:rPr>
                                    <w:alias w:val="Εταιρεία"/>
                                    <w:tag w:val=""/>
                                    <w:id w:val="1558814826"/>
                                    <w:showingPlcHdr/>
                                    <w:dataBinding w:prefixMappings="xmlns:ns0='http://schemas.openxmlformats.org/officeDocument/2006/extended-properties' " w:xpath="/ns0:Properties[1]/ns0:Company[1]" w:storeItemID="{6668398D-A668-4E3E-A5EB-62B293D839F1}"/>
                                    <w:text/>
                                  </w:sdtPr>
                                  <w:sdtEndPr/>
                                  <w:sdtContent>
                                    <w:r w:rsidR="005727D3">
                                      <w:rPr>
                                        <w:caps/>
                                        <w:color w:val="595959" w:themeColor="text1" w:themeTint="A6"/>
                                        <w:sz w:val="20"/>
                                        <w:szCs w:val="20"/>
                                      </w:rPr>
                                      <w:t>[επωνυμία εταιρείας]</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32" o:spid="_x0000_s1055" type="#_x0000_t202" style="position:absolute;margin-left:0;margin-top:0;width:4in;height:28.8pt;z-index:251664384;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" filled="f" stroked="f" strokeweight=".5pt">
                    <v:textbox style="mso-fit-shape-to-text:t" inset="0,0,0,0">
                      <w:txbxContent>
                        <w:p w:rsidR="005727D3" w:rsidRDefault="00593BBE">
                          <w:pPr>
                            <w:pStyle w:val="a8"/>
                            <w:rPr>
                              <w:color w:val="4472C4" w:themeColor="accent1"/>
                              <w:sz w:val="26"/>
                              <w:szCs w:val="26"/>
                            </w:rPr>
                          </w:pPr>
                          <w:sdt>
                            <w:sdtPr>
                              <w:rPr>
                                <w:color w:val="4472C4" w:themeColor="accent1"/>
                                <w:sz w:val="26"/>
                                <w:szCs w:val="26"/>
                              </w:rPr>
                              <w:alias w:val="Συντάκτης"/>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5727D3">
                                <w:rPr>
                                  <w:color w:val="4472C4" w:themeColor="accent1"/>
                                  <w:sz w:val="26"/>
                                  <w:szCs w:val="26"/>
                                </w:rPr>
                                <w:t>ilias theologos</w:t>
                              </w:r>
                            </w:sdtContent>
                          </w:sdt>
                        </w:p>
                        <w:p w:rsidR="005727D3" w:rsidRDefault="00593BBE">
                          <w:pPr>
                            <w:pStyle w:val="a8"/>
                            <w:rPr>
                              <w:color w:val="595959" w:themeColor="text1" w:themeTint="A6"/>
                              <w:sz w:val="20"/>
                              <w:szCs w:val="20"/>
                            </w:rPr>
                          </w:pPr>
                          <w:sdt>
                            <w:sdtPr>
                              <w:rPr>
                                <w:caps/>
                                <w:color w:val="595959" w:themeColor="text1" w:themeTint="A6"/>
                                <w:sz w:val="20"/>
                                <w:szCs w:val="20"/>
                              </w:rPr>
                              <w:alias w:val="Εταιρεία"/>
                              <w:tag w:val=""/>
                              <w:id w:val="1558814826"/>
                              <w:showingPlcHdr/>
                              <w:dataBinding w:prefixMappings="xmlns:ns0='http://schemas.openxmlformats.org/officeDocument/2006/extended-properties' " w:xpath="/ns0:Properties[1]/ns0:Company[1]" w:storeItemID="{6668398D-A668-4E3E-A5EB-62B293D839F1}"/>
                              <w:text/>
                            </w:sdtPr>
                            <w:sdtEndPr/>
                            <w:sdtContent>
                              <w:r w:rsidR="005727D3">
                                <w:rPr>
                                  <w:caps/>
                                  <w:color w:val="595959" w:themeColor="text1" w:themeTint="A6"/>
                                  <w:sz w:val="20"/>
                                  <w:szCs w:val="20"/>
                                </w:rPr>
                                <w:t>[επωνυμία εταιρείας]</w:t>
                              </w:r>
                            </w:sdtContent>
                          </w:sdt>
                        </w:p>
                      </w:txbxContent>
                    </v:textbox>
                    <w10:wrap anchorx="page" anchory="page"/>
                  </v:shape>
                </w:pict>
              </mc:Fallback>
            </mc:AlternateContent>
          </w:r>
          <w:r>
            <w:rPr>
              <w:noProof/>
            </w:rPr>
            <mc:AlternateContent>
              <mc:Choice Requires="wps">
                <w:drawing>
                  <wp:anchor distT="0" distB="0" distL="114300" distR="114300" simplePos="0" relativeHeight="251663360"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657600" cy="1069848"/>
                    <wp:effectExtent l="0" t="0" r="7620" b="635"/>
                    <wp:wrapNone/>
                    <wp:docPr id="457" name="Πλαίσιο κειμένου 457"/>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727D3" w:rsidRPr="00DF7C59" w:rsidRDefault="00DF7C59">
                                <w:pPr>
                                  <w:pStyle w:val="a8"/>
                                  <w:rPr>
                                    <w:rFonts w:asciiTheme="majorHAnsi" w:eastAsiaTheme="majorEastAsia" w:hAnsiTheme="majorHAnsi" w:cstheme="majorBidi"/>
                                    <w:color w:val="262626" w:themeColor="text1" w:themeTint="D9"/>
                                    <w:sz w:val="72"/>
                                    <w:lang w:val="en-US"/>
                                  </w:rPr>
                                </w:pPr>
                                <w:r>
                                  <w:rPr>
                                    <w:rFonts w:asciiTheme="majorHAnsi" w:eastAsiaTheme="majorEastAsia" w:hAnsiTheme="majorHAnsi" w:cstheme="majorBidi"/>
                                    <w:color w:val="262626" w:themeColor="text1" w:themeTint="D9"/>
                                    <w:sz w:val="72"/>
                                    <w:szCs w:val="72"/>
                                    <w:lang w:val="en-US"/>
                                  </w:rPr>
                                  <w:t>Ecology</w:t>
                                </w:r>
                              </w:p>
                              <w:p w:rsidR="005727D3" w:rsidRDefault="00593BBE">
                                <w:pPr>
                                  <w:spacing w:before="120"/>
                                  <w:rPr>
                                    <w:color w:val="404040" w:themeColor="text1" w:themeTint="BF"/>
                                    <w:sz w:val="36"/>
                                    <w:szCs w:val="36"/>
                                  </w:rPr>
                                </w:pPr>
                                <w:sdt>
                                  <w:sdtPr>
                                    <w:rPr>
                                      <w:color w:val="404040" w:themeColor="text1" w:themeTint="BF"/>
                                      <w:sz w:val="36"/>
                                      <w:szCs w:val="36"/>
                                    </w:rPr>
                                    <w:alias w:val="Υπότιτλος"/>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DF7C59">
                                      <w:rPr>
                                        <w:color w:val="404040" w:themeColor="text1" w:themeTint="BF"/>
                                        <w:sz w:val="36"/>
                                        <w:szCs w:val="36"/>
                                        <w:lang w:val="en-US"/>
                                      </w:rPr>
                                      <w:t>4580_</w:t>
                                    </w:r>
                                    <w:r w:rsidR="00DF7C59">
                                      <w:rPr>
                                        <w:color w:val="404040" w:themeColor="text1" w:themeTint="BF"/>
                                        <w:sz w:val="36"/>
                                        <w:szCs w:val="36"/>
                                      </w:rPr>
                                      <w:t>εργασία 1</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Πλαίσιο κειμένου 457" o:spid="_x0000_s1056" type="#_x0000_t202" style="position:absolute;margin-left:0;margin-top:0;width:4in;height:84.25pt;z-index:251663360;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" filled="f" stroked="f" strokeweight=".5pt">
                    <v:textbox style="mso-fit-shape-to-text:t" inset="0,0,0,0">
                      <w:txbxContent>
                        <w:p w:rsidR="005727D3" w:rsidRPr="00DF7C59" w:rsidRDefault="00DF7C59">
                          <w:pPr>
                            <w:pStyle w:val="a8"/>
                            <w:rPr>
                              <w:rFonts w:asciiTheme="majorHAnsi" w:eastAsiaTheme="majorEastAsia" w:hAnsiTheme="majorHAnsi" w:cstheme="majorBidi"/>
                              <w:color w:val="262626" w:themeColor="text1" w:themeTint="D9"/>
                              <w:sz w:val="72"/>
                              <w:lang w:val="en-US"/>
                            </w:rPr>
                          </w:pPr>
                          <w:r>
                            <w:rPr>
                              <w:rFonts w:asciiTheme="majorHAnsi" w:eastAsiaTheme="majorEastAsia" w:hAnsiTheme="majorHAnsi" w:cstheme="majorBidi"/>
                              <w:color w:val="262626" w:themeColor="text1" w:themeTint="D9"/>
                              <w:sz w:val="72"/>
                              <w:szCs w:val="72"/>
                              <w:lang w:val="en-US"/>
                            </w:rPr>
                            <w:t>Ecology</w:t>
                          </w:r>
                        </w:p>
                        <w:p w:rsidR="005727D3" w:rsidRDefault="00593BBE">
                          <w:pPr>
                            <w:spacing w:before="120"/>
                            <w:rPr>
                              <w:color w:val="404040" w:themeColor="text1" w:themeTint="BF"/>
                              <w:sz w:val="36"/>
                              <w:szCs w:val="36"/>
                            </w:rPr>
                          </w:pPr>
                          <w:sdt>
                            <w:sdtPr>
                              <w:rPr>
                                <w:color w:val="404040" w:themeColor="text1" w:themeTint="BF"/>
                                <w:sz w:val="36"/>
                                <w:szCs w:val="36"/>
                              </w:rPr>
                              <w:alias w:val="Υπότιτλος"/>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DF7C59">
                                <w:rPr>
                                  <w:color w:val="404040" w:themeColor="text1" w:themeTint="BF"/>
                                  <w:sz w:val="36"/>
                                  <w:szCs w:val="36"/>
                                  <w:lang w:val="en-US"/>
                                </w:rPr>
                                <w:t>4580_</w:t>
                              </w:r>
                              <w:r w:rsidR="00DF7C59">
                                <w:rPr>
                                  <w:color w:val="404040" w:themeColor="text1" w:themeTint="BF"/>
                                  <w:sz w:val="36"/>
                                  <w:szCs w:val="36"/>
                                </w:rPr>
                                <w:t>εργασία 1</w:t>
                              </w:r>
                            </w:sdtContent>
                          </w:sdt>
                        </w:p>
                      </w:txbxContent>
                    </v:textbox>
                    <w10:wrap anchorx="page" anchory="page"/>
                  </v:shape>
                </w:pict>
              </mc:Fallback>
            </mc:AlternateContent>
          </w:r>
        </w:p>
        <w:p w:rsidR="005727D3" w:rsidRDefault="005727D3">
          <w:pPr>
            <w:rPr>
              <w:lang w:val="en-US"/>
            </w:rPr>
          </w:pPr>
          <w:r>
            <w:rPr>
              <w:lang w:val="en-US"/>
            </w:rPr>
            <w:br w:type="page"/>
          </w:r>
        </w:p>
        <w:bookmarkStart w:id="0" w:name="_GoBack" w:displacedByCustomXml="next"/>
        <w:bookmarkEnd w:id="0" w:displacedByCustomXml="next"/>
      </w:sdtContent>
    </w:sdt>
    <w:sdt>
      <w:sdtPr>
        <w:rPr>
          <w:rFonts w:ascii="Times New Roman" w:eastAsiaTheme="minorHAnsi" w:hAnsi="Times New Roman" w:cstheme="minorBidi"/>
          <w:color w:val="auto"/>
          <w:sz w:val="22"/>
          <w:szCs w:val="22"/>
          <w:lang w:eastAsia="en-US"/>
        </w:rPr>
        <w:id w:val="542556112"/>
        <w:docPartObj>
          <w:docPartGallery w:val="Table of Contents"/>
          <w:docPartUnique/>
        </w:docPartObj>
      </w:sdtPr>
      <w:sdtEndPr>
        <w:rPr>
          <w:b/>
          <w:bCs/>
        </w:rPr>
      </w:sdtEndPr>
      <w:sdtContent>
        <w:p w:rsidR="00DF7C59" w:rsidRDefault="00DF7C59">
          <w:pPr>
            <w:pStyle w:val="a7"/>
          </w:pPr>
          <w:r>
            <w:t>Περιεχόμενα</w:t>
          </w:r>
        </w:p>
        <w:p w:rsidR="002958C3" w:rsidRDefault="00DF7C59">
          <w:pPr>
            <w:pStyle w:val="10"/>
            <w:tabs>
              <w:tab w:val="right" w:leader="dot" w:pos="9060"/>
            </w:tabs>
            <w:rPr>
              <w:rFonts w:asciiTheme="minorHAnsi" w:eastAsiaTheme="minorEastAsia" w:hAnsiTheme="minorHAnsi"/>
              <w:noProof/>
              <w:lang w:eastAsia="el-GR"/>
            </w:rPr>
          </w:pPr>
          <w:r>
            <w:fldChar w:fldCharType="begin"/>
          </w:r>
          <w:r>
            <w:instrText xml:space="preserve"> TOC \o "1-3" \h \z \u </w:instrText>
          </w:r>
          <w:r>
            <w:fldChar w:fldCharType="separate"/>
          </w:r>
          <w:hyperlink w:anchor="_Toc509865415" w:history="1">
            <w:r w:rsidR="002958C3" w:rsidRPr="00D81E04">
              <w:rPr>
                <w:rStyle w:val="-"/>
                <w:noProof/>
                <w:lang w:val="en-US"/>
              </w:rPr>
              <w:t>Ecology</w:t>
            </w:r>
            <w:r w:rsidR="002958C3">
              <w:rPr>
                <w:noProof/>
                <w:webHidden/>
              </w:rPr>
              <w:tab/>
            </w:r>
            <w:r w:rsidR="002958C3">
              <w:rPr>
                <w:noProof/>
                <w:webHidden/>
              </w:rPr>
              <w:fldChar w:fldCharType="begin"/>
            </w:r>
            <w:r w:rsidR="002958C3">
              <w:rPr>
                <w:noProof/>
                <w:webHidden/>
              </w:rPr>
              <w:instrText xml:space="preserve"> PAGEREF _Toc509865415 \h </w:instrText>
            </w:r>
            <w:r w:rsidR="002958C3">
              <w:rPr>
                <w:noProof/>
                <w:webHidden/>
              </w:rPr>
            </w:r>
            <w:r w:rsidR="002958C3">
              <w:rPr>
                <w:noProof/>
                <w:webHidden/>
              </w:rPr>
              <w:fldChar w:fldCharType="separate"/>
            </w:r>
            <w:r w:rsidR="00CC6428">
              <w:rPr>
                <w:noProof/>
                <w:webHidden/>
              </w:rPr>
              <w:t>0</w:t>
            </w:r>
            <w:r w:rsidR="002958C3">
              <w:rPr>
                <w:noProof/>
                <w:webHidden/>
              </w:rPr>
              <w:fldChar w:fldCharType="end"/>
            </w:r>
          </w:hyperlink>
        </w:p>
        <w:p w:rsidR="002958C3" w:rsidRDefault="00593BBE">
          <w:pPr>
            <w:pStyle w:val="10"/>
            <w:tabs>
              <w:tab w:val="right" w:leader="dot" w:pos="9060"/>
            </w:tabs>
            <w:rPr>
              <w:rFonts w:asciiTheme="minorHAnsi" w:eastAsiaTheme="minorEastAsia" w:hAnsiTheme="minorHAnsi"/>
              <w:noProof/>
              <w:lang w:eastAsia="el-GR"/>
            </w:rPr>
          </w:pPr>
          <w:hyperlink w:anchor="_Toc509865416" w:history="1">
            <w:r w:rsidR="002958C3" w:rsidRPr="00D81E04">
              <w:rPr>
                <w:rStyle w:val="-"/>
                <w:noProof/>
                <w:lang w:val="en-US"/>
              </w:rPr>
              <w:t>Earth Hour</w:t>
            </w:r>
            <w:r w:rsidR="002958C3">
              <w:rPr>
                <w:noProof/>
                <w:webHidden/>
              </w:rPr>
              <w:tab/>
            </w:r>
            <w:r w:rsidR="002958C3">
              <w:rPr>
                <w:noProof/>
                <w:webHidden/>
              </w:rPr>
              <w:fldChar w:fldCharType="begin"/>
            </w:r>
            <w:r w:rsidR="002958C3">
              <w:rPr>
                <w:noProof/>
                <w:webHidden/>
              </w:rPr>
              <w:instrText xml:space="preserve"> PAGEREF _Toc509865416 \h </w:instrText>
            </w:r>
            <w:r w:rsidR="002958C3">
              <w:rPr>
                <w:noProof/>
                <w:webHidden/>
              </w:rPr>
            </w:r>
            <w:r w:rsidR="002958C3">
              <w:rPr>
                <w:noProof/>
                <w:webHidden/>
              </w:rPr>
              <w:fldChar w:fldCharType="separate"/>
            </w:r>
            <w:r w:rsidR="00CC6428">
              <w:rPr>
                <w:noProof/>
                <w:webHidden/>
              </w:rPr>
              <w:t>1</w:t>
            </w:r>
            <w:r w:rsidR="002958C3">
              <w:rPr>
                <w:noProof/>
                <w:webHidden/>
              </w:rPr>
              <w:fldChar w:fldCharType="end"/>
            </w:r>
          </w:hyperlink>
        </w:p>
        <w:p w:rsidR="002958C3" w:rsidRDefault="00593BBE">
          <w:pPr>
            <w:pStyle w:val="20"/>
            <w:tabs>
              <w:tab w:val="right" w:leader="dot" w:pos="9060"/>
            </w:tabs>
            <w:rPr>
              <w:rFonts w:asciiTheme="minorHAnsi" w:eastAsiaTheme="minorEastAsia" w:hAnsiTheme="minorHAnsi"/>
              <w:noProof/>
              <w:lang w:eastAsia="el-GR"/>
            </w:rPr>
          </w:pPr>
          <w:hyperlink w:anchor="_Toc509865417" w:history="1">
            <w:r w:rsidR="002958C3" w:rsidRPr="00D81E04">
              <w:rPr>
                <w:rStyle w:val="-"/>
                <w:noProof/>
                <w:lang w:val="en-US"/>
              </w:rPr>
              <w:t>International Earth Hour</w:t>
            </w:r>
            <w:r w:rsidR="002958C3">
              <w:rPr>
                <w:noProof/>
                <w:webHidden/>
              </w:rPr>
              <w:tab/>
            </w:r>
            <w:r w:rsidR="002958C3">
              <w:rPr>
                <w:noProof/>
                <w:webHidden/>
              </w:rPr>
              <w:fldChar w:fldCharType="begin"/>
            </w:r>
            <w:r w:rsidR="002958C3">
              <w:rPr>
                <w:noProof/>
                <w:webHidden/>
              </w:rPr>
              <w:instrText xml:space="preserve"> PAGEREF _Toc509865417 \h </w:instrText>
            </w:r>
            <w:r w:rsidR="002958C3">
              <w:rPr>
                <w:noProof/>
                <w:webHidden/>
              </w:rPr>
            </w:r>
            <w:r w:rsidR="002958C3">
              <w:rPr>
                <w:noProof/>
                <w:webHidden/>
              </w:rPr>
              <w:fldChar w:fldCharType="separate"/>
            </w:r>
            <w:r w:rsidR="00CC6428">
              <w:rPr>
                <w:noProof/>
                <w:webHidden/>
              </w:rPr>
              <w:t>1</w:t>
            </w:r>
            <w:r w:rsidR="002958C3">
              <w:rPr>
                <w:noProof/>
                <w:webHidden/>
              </w:rPr>
              <w:fldChar w:fldCharType="end"/>
            </w:r>
          </w:hyperlink>
        </w:p>
        <w:p w:rsidR="002958C3" w:rsidRDefault="00593BBE">
          <w:pPr>
            <w:pStyle w:val="10"/>
            <w:tabs>
              <w:tab w:val="right" w:leader="dot" w:pos="9060"/>
            </w:tabs>
            <w:rPr>
              <w:rFonts w:asciiTheme="minorHAnsi" w:eastAsiaTheme="minorEastAsia" w:hAnsiTheme="minorHAnsi"/>
              <w:noProof/>
              <w:lang w:eastAsia="el-GR"/>
            </w:rPr>
          </w:pPr>
          <w:hyperlink w:anchor="_Toc509865418" w:history="1">
            <w:r w:rsidR="002958C3" w:rsidRPr="00D81E04">
              <w:rPr>
                <w:rStyle w:val="-"/>
                <w:noProof/>
                <w:lang w:val="en-US"/>
              </w:rPr>
              <w:t>Costa Concordia disaster</w:t>
            </w:r>
            <w:r w:rsidR="002958C3">
              <w:rPr>
                <w:noProof/>
                <w:webHidden/>
              </w:rPr>
              <w:tab/>
            </w:r>
            <w:r w:rsidR="002958C3">
              <w:rPr>
                <w:noProof/>
                <w:webHidden/>
              </w:rPr>
              <w:fldChar w:fldCharType="begin"/>
            </w:r>
            <w:r w:rsidR="002958C3">
              <w:rPr>
                <w:noProof/>
                <w:webHidden/>
              </w:rPr>
              <w:instrText xml:space="preserve"> PAGEREF _Toc509865418 \h </w:instrText>
            </w:r>
            <w:r w:rsidR="002958C3">
              <w:rPr>
                <w:noProof/>
                <w:webHidden/>
              </w:rPr>
            </w:r>
            <w:r w:rsidR="002958C3">
              <w:rPr>
                <w:noProof/>
                <w:webHidden/>
              </w:rPr>
              <w:fldChar w:fldCharType="separate"/>
            </w:r>
            <w:r w:rsidR="00CC6428">
              <w:rPr>
                <w:noProof/>
                <w:webHidden/>
              </w:rPr>
              <w:t>3</w:t>
            </w:r>
            <w:r w:rsidR="002958C3">
              <w:rPr>
                <w:noProof/>
                <w:webHidden/>
              </w:rPr>
              <w:fldChar w:fldCharType="end"/>
            </w:r>
          </w:hyperlink>
        </w:p>
        <w:p w:rsidR="002958C3" w:rsidRDefault="00593BBE">
          <w:pPr>
            <w:pStyle w:val="10"/>
            <w:tabs>
              <w:tab w:val="right" w:leader="dot" w:pos="9060"/>
            </w:tabs>
            <w:rPr>
              <w:rFonts w:asciiTheme="minorHAnsi" w:eastAsiaTheme="minorEastAsia" w:hAnsiTheme="minorHAnsi"/>
              <w:noProof/>
              <w:lang w:eastAsia="el-GR"/>
            </w:rPr>
          </w:pPr>
          <w:hyperlink w:anchor="_Toc509865419" w:history="1">
            <w:r w:rsidR="002958C3" w:rsidRPr="00D81E04">
              <w:rPr>
                <w:rStyle w:val="-"/>
                <w:noProof/>
                <w:lang w:val="en-US"/>
              </w:rPr>
              <w:t>Deforestation of the Amazon rainforest</w:t>
            </w:r>
            <w:r w:rsidR="002958C3">
              <w:rPr>
                <w:noProof/>
                <w:webHidden/>
              </w:rPr>
              <w:tab/>
            </w:r>
            <w:r w:rsidR="002958C3">
              <w:rPr>
                <w:noProof/>
                <w:webHidden/>
              </w:rPr>
              <w:fldChar w:fldCharType="begin"/>
            </w:r>
            <w:r w:rsidR="002958C3">
              <w:rPr>
                <w:noProof/>
                <w:webHidden/>
              </w:rPr>
              <w:instrText xml:space="preserve"> PAGEREF _Toc509865419 \h </w:instrText>
            </w:r>
            <w:r w:rsidR="002958C3">
              <w:rPr>
                <w:noProof/>
                <w:webHidden/>
              </w:rPr>
            </w:r>
            <w:r w:rsidR="002958C3">
              <w:rPr>
                <w:noProof/>
                <w:webHidden/>
              </w:rPr>
              <w:fldChar w:fldCharType="separate"/>
            </w:r>
            <w:r w:rsidR="00CC6428">
              <w:rPr>
                <w:noProof/>
                <w:webHidden/>
              </w:rPr>
              <w:t>5</w:t>
            </w:r>
            <w:r w:rsidR="002958C3">
              <w:rPr>
                <w:noProof/>
                <w:webHidden/>
              </w:rPr>
              <w:fldChar w:fldCharType="end"/>
            </w:r>
          </w:hyperlink>
        </w:p>
        <w:p w:rsidR="002958C3" w:rsidRDefault="00593BBE">
          <w:pPr>
            <w:pStyle w:val="10"/>
            <w:tabs>
              <w:tab w:val="right" w:leader="dot" w:pos="9060"/>
            </w:tabs>
            <w:rPr>
              <w:rFonts w:asciiTheme="minorHAnsi" w:eastAsiaTheme="minorEastAsia" w:hAnsiTheme="minorHAnsi"/>
              <w:noProof/>
              <w:lang w:eastAsia="el-GR"/>
            </w:rPr>
          </w:pPr>
          <w:hyperlink w:anchor="_Toc509865420" w:history="1">
            <w:r w:rsidR="002958C3" w:rsidRPr="00D81E04">
              <w:rPr>
                <w:rStyle w:val="-"/>
                <w:noProof/>
                <w:lang w:val="en-US"/>
              </w:rPr>
              <w:t>Arctic conservation and environmental issues</w:t>
            </w:r>
            <w:r w:rsidR="002958C3">
              <w:rPr>
                <w:noProof/>
                <w:webHidden/>
              </w:rPr>
              <w:tab/>
            </w:r>
            <w:r w:rsidR="002958C3">
              <w:rPr>
                <w:noProof/>
                <w:webHidden/>
              </w:rPr>
              <w:fldChar w:fldCharType="begin"/>
            </w:r>
            <w:r w:rsidR="002958C3">
              <w:rPr>
                <w:noProof/>
                <w:webHidden/>
              </w:rPr>
              <w:instrText xml:space="preserve"> PAGEREF _Toc509865420 \h </w:instrText>
            </w:r>
            <w:r w:rsidR="002958C3">
              <w:rPr>
                <w:noProof/>
                <w:webHidden/>
              </w:rPr>
            </w:r>
            <w:r w:rsidR="002958C3">
              <w:rPr>
                <w:noProof/>
                <w:webHidden/>
              </w:rPr>
              <w:fldChar w:fldCharType="separate"/>
            </w:r>
            <w:r w:rsidR="00CC6428">
              <w:rPr>
                <w:noProof/>
                <w:webHidden/>
              </w:rPr>
              <w:t>6</w:t>
            </w:r>
            <w:r w:rsidR="002958C3">
              <w:rPr>
                <w:noProof/>
                <w:webHidden/>
              </w:rPr>
              <w:fldChar w:fldCharType="end"/>
            </w:r>
          </w:hyperlink>
        </w:p>
        <w:p w:rsidR="002958C3" w:rsidRDefault="00593BBE">
          <w:pPr>
            <w:pStyle w:val="10"/>
            <w:tabs>
              <w:tab w:val="right" w:leader="dot" w:pos="9060"/>
            </w:tabs>
            <w:rPr>
              <w:rFonts w:asciiTheme="minorHAnsi" w:eastAsiaTheme="minorEastAsia" w:hAnsiTheme="minorHAnsi"/>
              <w:noProof/>
              <w:lang w:eastAsia="el-GR"/>
            </w:rPr>
          </w:pPr>
          <w:hyperlink w:anchor="_Toc509865421" w:history="1">
            <w:r w:rsidR="002958C3" w:rsidRPr="00D81E04">
              <w:rPr>
                <w:rStyle w:val="-"/>
                <w:noProof/>
              </w:rPr>
              <w:t>Η οικογένειά μου</w:t>
            </w:r>
            <w:r w:rsidR="002958C3">
              <w:rPr>
                <w:noProof/>
                <w:webHidden/>
              </w:rPr>
              <w:tab/>
            </w:r>
            <w:r w:rsidR="002958C3">
              <w:rPr>
                <w:noProof/>
                <w:webHidden/>
              </w:rPr>
              <w:fldChar w:fldCharType="begin"/>
            </w:r>
            <w:r w:rsidR="002958C3">
              <w:rPr>
                <w:noProof/>
                <w:webHidden/>
              </w:rPr>
              <w:instrText xml:space="preserve"> PAGEREF _Toc509865421 \h </w:instrText>
            </w:r>
            <w:r w:rsidR="002958C3">
              <w:rPr>
                <w:noProof/>
                <w:webHidden/>
              </w:rPr>
            </w:r>
            <w:r w:rsidR="002958C3">
              <w:rPr>
                <w:noProof/>
                <w:webHidden/>
              </w:rPr>
              <w:fldChar w:fldCharType="separate"/>
            </w:r>
            <w:r w:rsidR="00CC6428">
              <w:rPr>
                <w:noProof/>
                <w:webHidden/>
              </w:rPr>
              <w:t>7</w:t>
            </w:r>
            <w:r w:rsidR="002958C3">
              <w:rPr>
                <w:noProof/>
                <w:webHidden/>
              </w:rPr>
              <w:fldChar w:fldCharType="end"/>
            </w:r>
          </w:hyperlink>
        </w:p>
        <w:p w:rsidR="00DF7C59" w:rsidRDefault="00DF7C59">
          <w:r>
            <w:rPr>
              <w:b/>
              <w:bCs/>
            </w:rPr>
            <w:fldChar w:fldCharType="end"/>
          </w:r>
        </w:p>
      </w:sdtContent>
    </w:sdt>
    <w:p w:rsidR="00CC6428" w:rsidRDefault="00CC6428">
      <w:pPr>
        <w:rPr>
          <w:lang w:val="en-US"/>
        </w:rPr>
        <w:sectPr w:rsidR="00CC6428" w:rsidSect="00DF7C59">
          <w:headerReference w:type="even" r:id="rId9"/>
          <w:footerReference w:type="default" r:id="rId10"/>
          <w:pgSz w:w="11906" w:h="16838"/>
          <w:pgMar w:top="1418" w:right="1418" w:bottom="1418" w:left="1418" w:header="709" w:footer="709" w:gutter="0"/>
          <w:pgNumType w:start="0"/>
          <w:cols w:space="708"/>
          <w:docGrid w:linePitch="360"/>
        </w:sectPr>
      </w:pPr>
    </w:p>
    <w:p w:rsidR="008636FC" w:rsidRPr="00AA39D6" w:rsidRDefault="008636FC" w:rsidP="00AA39D6">
      <w:pPr>
        <w:pStyle w:val="1"/>
        <w:rPr>
          <w:lang w:val="en-US"/>
        </w:rPr>
      </w:pPr>
      <w:bookmarkStart w:id="1" w:name="_Toc509865415"/>
      <w:r w:rsidRPr="00AA39D6">
        <w:rPr>
          <w:lang w:val="en-US"/>
        </w:rPr>
        <w:lastRenderedPageBreak/>
        <w:t>Ecology</w:t>
      </w:r>
      <w:bookmarkEnd w:id="1"/>
    </w:p>
    <w:p w:rsidR="002958C3" w:rsidRPr="002958C3" w:rsidRDefault="002958C3" w:rsidP="002958C3">
      <w:pPr>
        <w:spacing w:after="240" w:line="312" w:lineRule="auto"/>
        <w:ind w:firstLine="709"/>
        <w:rPr>
          <w:lang w:val="en-US"/>
        </w:rPr>
      </w:pPr>
      <w:r w:rsidRPr="002958C3">
        <w:rPr>
          <w:lang w:val="en-US"/>
        </w:rPr>
        <w:t xml:space="preserve">Ecology (from Greek: </w:t>
      </w:r>
      <w:proofErr w:type="spellStart"/>
      <w:r w:rsidRPr="002958C3">
        <w:rPr>
          <w:lang w:val="en-US"/>
        </w:rPr>
        <w:t>οἶκος</w:t>
      </w:r>
      <w:proofErr w:type="spellEnd"/>
      <w:r w:rsidRPr="002958C3">
        <w:rPr>
          <w:lang w:val="en-US"/>
        </w:rPr>
        <w:t>, "house", or "environment"; -</w:t>
      </w:r>
      <w:proofErr w:type="spellStart"/>
      <w:r w:rsidRPr="002958C3">
        <w:rPr>
          <w:lang w:val="en-US"/>
        </w:rPr>
        <w:t>λογί</w:t>
      </w:r>
      <w:proofErr w:type="spellEnd"/>
      <w:r w:rsidRPr="002958C3">
        <w:rPr>
          <w:lang w:val="en-US"/>
        </w:rPr>
        <w:t xml:space="preserve">α, "study of") is the branch of biology which studies the interactions among organisms and their environment. Objects of study include interactions of organisms with each other and with abiotic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w:t>
      </w:r>
      <w:ins w:id="2" w:author="ilias theologos" w:date="2018-03-26T22:22:00Z">
        <w:r w:rsidR="00124E6E">
          <w:rPr>
            <w:lang w:val="en-US"/>
          </w:rPr>
          <w:t xml:space="preserve">basic </w:t>
        </w:r>
      </w:ins>
      <w:del w:id="3" w:author="ilias theologos" w:date="2018-03-26T22:21:00Z">
        <w:r w:rsidRPr="002958C3" w:rsidDel="00124E6E">
          <w:rPr>
            <w:lang w:val="en-US"/>
          </w:rPr>
          <w:delText xml:space="preserve">primary </w:delText>
        </w:r>
      </w:del>
      <w:r w:rsidRPr="002958C3">
        <w:rPr>
          <w:lang w:val="en-US"/>
        </w:rPr>
        <w:t xml:space="preserve">production, pedogenesis, </w:t>
      </w:r>
      <w:ins w:id="4" w:author="ilias theologos" w:date="2018-03-26T22:15:00Z">
        <w:r w:rsidR="00301D15">
          <w:rPr>
            <w:lang w:val="en-US"/>
          </w:rPr>
          <w:t xml:space="preserve">fiber </w:t>
        </w:r>
      </w:ins>
      <w:del w:id="5" w:author="ilias theologos" w:date="2018-03-26T22:15:00Z">
        <w:r w:rsidRPr="002958C3" w:rsidDel="00301D15">
          <w:rPr>
            <w:lang w:val="en-US"/>
          </w:rPr>
          <w:delText xml:space="preserve">nutrient </w:delText>
        </w:r>
      </w:del>
      <w:r w:rsidRPr="002958C3">
        <w:rPr>
          <w:lang w:val="en-US"/>
        </w:rPr>
        <w:t xml:space="preserve">cycling, and </w:t>
      </w:r>
      <w:ins w:id="6" w:author="ilias theologos" w:date="2018-03-26T22:19:00Z">
        <w:r w:rsidR="00301D15">
          <w:rPr>
            <w:lang w:val="en-US"/>
          </w:rPr>
          <w:t>sp</w:t>
        </w:r>
      </w:ins>
      <w:ins w:id="7" w:author="ilias theologos" w:date="2018-03-26T22:21:00Z">
        <w:r w:rsidR="00301D15">
          <w:rPr>
            <w:lang w:val="en-US"/>
          </w:rPr>
          <w:t xml:space="preserve">ecialized </w:t>
        </w:r>
      </w:ins>
      <w:del w:id="8" w:author="ilias theologos" w:date="2018-03-26T22:19:00Z">
        <w:r w:rsidRPr="002958C3" w:rsidDel="00301D15">
          <w:rPr>
            <w:lang w:val="en-US"/>
          </w:rPr>
          <w:delText xml:space="preserve">niche </w:delText>
        </w:r>
      </w:del>
      <w:r w:rsidRPr="002958C3">
        <w:rPr>
          <w:lang w:val="en-US"/>
        </w:rPr>
        <w:t>construction, regulate the flux of energy and matter through an environment. These processes are sustained by organisms with specific life history traits. Biodiversity means the varieties of species, genes, and ecosystems, enhances certain ecosystem services.</w:t>
      </w:r>
    </w:p>
    <w:p w:rsidR="002958C3" w:rsidRPr="002958C3" w:rsidRDefault="002958C3" w:rsidP="002958C3">
      <w:pPr>
        <w:spacing w:after="240" w:line="312" w:lineRule="auto"/>
        <w:ind w:firstLine="709"/>
        <w:rPr>
          <w:lang w:val="en-US"/>
        </w:rPr>
      </w:pPr>
    </w:p>
    <w:p w:rsidR="002958C3" w:rsidRPr="002958C3" w:rsidRDefault="002958C3" w:rsidP="002958C3">
      <w:pPr>
        <w:spacing w:after="240" w:line="312" w:lineRule="auto"/>
        <w:ind w:firstLine="709"/>
        <w:rPr>
          <w:lang w:val="en-US"/>
        </w:rPr>
      </w:pPr>
      <w:r w:rsidRPr="002958C3">
        <w:rPr>
          <w:lang w:val="en-US"/>
        </w:rPr>
        <w:t xml:space="preserve">Ecology is not synonymous with environmentalism, natural history, or </w:t>
      </w:r>
      <w:ins w:id="9" w:author="ilias theologos" w:date="2018-03-26T22:28:00Z">
        <w:r w:rsidR="00124E6E" w:rsidRPr="00124E6E">
          <w:rPr>
            <w:lang w:val="en-US"/>
          </w:rPr>
          <w:t>ecological</w:t>
        </w:r>
        <w:r w:rsidR="00124E6E" w:rsidRPr="00124E6E" w:rsidDel="00124E6E">
          <w:rPr>
            <w:lang w:val="en-US"/>
          </w:rPr>
          <w:t xml:space="preserve"> </w:t>
        </w:r>
        <w:r w:rsidR="00124E6E">
          <w:rPr>
            <w:lang w:val="en-US"/>
          </w:rPr>
          <w:t xml:space="preserve"> </w:t>
        </w:r>
      </w:ins>
      <w:del w:id="10" w:author="ilias theologos" w:date="2018-03-26T22:28:00Z">
        <w:r w:rsidRPr="002958C3" w:rsidDel="00124E6E">
          <w:rPr>
            <w:lang w:val="en-US"/>
          </w:rPr>
          <w:delText xml:space="preserve">environmental </w:delText>
        </w:r>
      </w:del>
      <w:r w:rsidRPr="002958C3">
        <w:rPr>
          <w:lang w:val="en-US"/>
        </w:rPr>
        <w:t>science. It overlaps with the closely related sciences of evolutionary biology, genetics, and ethology. An important focus for ecologists is to improve the understanding of how biodiversity affects ecological function. Ecologists seek to explain:</w:t>
      </w:r>
    </w:p>
    <w:p w:rsidR="002958C3" w:rsidRPr="002958C3" w:rsidRDefault="002958C3" w:rsidP="002958C3">
      <w:pPr>
        <w:spacing w:after="240" w:line="312" w:lineRule="auto"/>
        <w:ind w:firstLine="709"/>
        <w:rPr>
          <w:lang w:val="en-US"/>
        </w:rPr>
      </w:pPr>
    </w:p>
    <w:p w:rsidR="002958C3" w:rsidRPr="002958C3" w:rsidRDefault="002958C3" w:rsidP="002958C3">
      <w:pPr>
        <w:pStyle w:val="a9"/>
        <w:numPr>
          <w:ilvl w:val="0"/>
          <w:numId w:val="1"/>
        </w:numPr>
        <w:spacing w:after="240" w:line="312" w:lineRule="auto"/>
        <w:rPr>
          <w:lang w:val="en-US"/>
        </w:rPr>
      </w:pPr>
      <w:r w:rsidRPr="002958C3">
        <w:rPr>
          <w:lang w:val="en-US"/>
        </w:rPr>
        <w:t>Life processes, interactions, and adaptations</w:t>
      </w:r>
    </w:p>
    <w:p w:rsidR="002958C3" w:rsidRPr="002958C3" w:rsidRDefault="002958C3" w:rsidP="002958C3">
      <w:pPr>
        <w:pStyle w:val="a9"/>
        <w:numPr>
          <w:ilvl w:val="0"/>
          <w:numId w:val="1"/>
        </w:numPr>
        <w:spacing w:after="240" w:line="312" w:lineRule="auto"/>
        <w:rPr>
          <w:lang w:val="en-US"/>
        </w:rPr>
      </w:pPr>
      <w:r w:rsidRPr="002958C3">
        <w:rPr>
          <w:lang w:val="en-US"/>
        </w:rPr>
        <w:t>The movement of materials and energy through living communities</w:t>
      </w:r>
    </w:p>
    <w:p w:rsidR="002958C3" w:rsidRPr="002958C3" w:rsidRDefault="002958C3" w:rsidP="002958C3">
      <w:pPr>
        <w:pStyle w:val="a9"/>
        <w:numPr>
          <w:ilvl w:val="0"/>
          <w:numId w:val="1"/>
        </w:numPr>
        <w:spacing w:after="240" w:line="312" w:lineRule="auto"/>
        <w:rPr>
          <w:lang w:val="en-US"/>
        </w:rPr>
      </w:pPr>
      <w:r w:rsidRPr="002958C3">
        <w:rPr>
          <w:lang w:val="en-US"/>
        </w:rPr>
        <w:t>The successional development of ecosystems</w:t>
      </w:r>
    </w:p>
    <w:p w:rsidR="00D726CF" w:rsidRPr="002958C3" w:rsidRDefault="002958C3" w:rsidP="002958C3">
      <w:pPr>
        <w:pStyle w:val="a9"/>
        <w:numPr>
          <w:ilvl w:val="0"/>
          <w:numId w:val="1"/>
        </w:numPr>
        <w:spacing w:after="240" w:line="312" w:lineRule="auto"/>
        <w:rPr>
          <w:lang w:val="en-US"/>
        </w:rPr>
      </w:pPr>
      <w:r w:rsidRPr="002958C3">
        <w:rPr>
          <w:lang w:val="en-US"/>
        </w:rPr>
        <w:t>The abundance and distribution of organisms and biodiversity in the context of the environment.</w:t>
      </w:r>
    </w:p>
    <w:p w:rsidR="00832A7C" w:rsidRPr="00D726CF" w:rsidRDefault="00832A7C" w:rsidP="00D726CF">
      <w:pPr>
        <w:rPr>
          <w:lang w:val="en-US"/>
        </w:rPr>
        <w:sectPr w:rsidR="00832A7C" w:rsidRPr="00D726CF" w:rsidSect="00DF7C59">
          <w:headerReference w:type="default" r:id="rId11"/>
          <w:footerReference w:type="default" r:id="rId12"/>
          <w:pgSz w:w="11906" w:h="16838"/>
          <w:pgMar w:top="1418" w:right="1418" w:bottom="1418" w:left="1418" w:header="709" w:footer="709" w:gutter="0"/>
          <w:pgNumType w:start="0"/>
          <w:cols w:space="708"/>
          <w:docGrid w:linePitch="360"/>
        </w:sectPr>
      </w:pPr>
    </w:p>
    <w:p w:rsidR="008636FC" w:rsidRDefault="008636FC" w:rsidP="00832A7C">
      <w:pPr>
        <w:pStyle w:val="1"/>
        <w:rPr>
          <w:lang w:val="en-US"/>
        </w:rPr>
      </w:pPr>
      <w:bookmarkStart w:id="11" w:name="_Toc509865416"/>
      <w:r w:rsidRPr="008636FC">
        <w:rPr>
          <w:lang w:val="en-US"/>
        </w:rPr>
        <w:lastRenderedPageBreak/>
        <w:t>Earth Hour</w:t>
      </w:r>
      <w:bookmarkEnd w:id="11"/>
    </w:p>
    <w:p w:rsidR="008636FC" w:rsidRDefault="008636FC" w:rsidP="00AA39D6">
      <w:pPr>
        <w:spacing w:after="240" w:line="312" w:lineRule="auto"/>
        <w:ind w:firstLine="709"/>
        <w:rPr>
          <w:lang w:val="en-US"/>
        </w:rPr>
      </w:pPr>
      <w:r w:rsidRPr="008636FC">
        <w:rPr>
          <w:lang w:val="en-US"/>
        </w:rPr>
        <w:t xml:space="preserve">Earth Hour is a worldwide movement organized by the </w:t>
      </w:r>
      <w:proofErr w:type="gramStart"/>
      <w:r w:rsidRPr="008636FC">
        <w:rPr>
          <w:lang w:val="en-US"/>
        </w:rPr>
        <w:t>World Wide</w:t>
      </w:r>
      <w:proofErr w:type="gramEnd"/>
      <w:r w:rsidRPr="008636FC">
        <w:rPr>
          <w:lang w:val="en-US"/>
        </w:rPr>
        <w:t xml:space="preserve"> Fund for Nature (WWF). The event is held annually encouraging individuals, communities, and businesses to turn off non-essential electric lights for one hour, from 8:30 to 9:30 pm on a specific day towards the end of March, as a symbol of commitment to the planet. It was started as a lights-off event in Sydney, Australia, in 2007. Since then, it has grown to engage more than 7,000 cities and towns across 187 countries and territories.</w:t>
      </w:r>
    </w:p>
    <w:p w:rsidR="008636FC" w:rsidRDefault="008636FC" w:rsidP="00AA39D6">
      <w:pPr>
        <w:spacing w:after="240" w:line="312" w:lineRule="auto"/>
        <w:ind w:firstLine="709"/>
        <w:rPr>
          <w:lang w:val="en-US"/>
        </w:rPr>
      </w:pPr>
      <w:r w:rsidRPr="008636FC">
        <w:rPr>
          <w:lang w:val="en-US"/>
        </w:rPr>
        <w:t xml:space="preserve">Occasionally, in years when Holy Saturday falls on the last Saturday of March, Earth Hour is moved a week early rather than its traditional </w:t>
      </w:r>
      <w:proofErr w:type="spellStart"/>
      <w:proofErr w:type="gramStart"/>
      <w:r w:rsidRPr="008636FC">
        <w:rPr>
          <w:lang w:val="en-US"/>
        </w:rPr>
        <w:t>date.Earth</w:t>
      </w:r>
      <w:proofErr w:type="spellEnd"/>
      <w:proofErr w:type="gramEnd"/>
      <w:r w:rsidRPr="008636FC">
        <w:rPr>
          <w:lang w:val="en-US"/>
        </w:rPr>
        <w:t xml:space="preserve"> Hour 2018 was on March 24, from 8:30 pm to 9:30 pm.</w:t>
      </w:r>
    </w:p>
    <w:p w:rsidR="008636FC" w:rsidRDefault="008636FC" w:rsidP="008636FC">
      <w:pPr>
        <w:pStyle w:val="2"/>
        <w:rPr>
          <w:lang w:val="en-US"/>
        </w:rPr>
      </w:pPr>
      <w:bookmarkStart w:id="12" w:name="_Toc509865417"/>
      <w:r w:rsidRPr="008636FC">
        <w:rPr>
          <w:lang w:val="en-US"/>
        </w:rPr>
        <w:t>International Earth Hour</w:t>
      </w:r>
      <w:bookmarkEnd w:id="12"/>
    </w:p>
    <w:p w:rsidR="008636FC" w:rsidRDefault="008636FC" w:rsidP="00AA39D6">
      <w:pPr>
        <w:spacing w:after="240" w:line="312" w:lineRule="auto"/>
        <w:ind w:firstLine="709"/>
        <w:rPr>
          <w:lang w:val="en-US"/>
        </w:rPr>
      </w:pPr>
      <w:r w:rsidRPr="008636FC">
        <w:rPr>
          <w:lang w:val="en-US"/>
        </w:rPr>
        <w:t>Earth Hour 2008 was held internationally on March 29, 2008 from 8 pm to 9 pm local time, marking the first anniversary of the event. 35 countries around the world participated as official flagship cities and over 400 cities also supported. Landmarks around the world turned off their non-essential lighting for Earth Hour. Some websites took part in the event, with Google's homepage going "dark" on the day.</w:t>
      </w:r>
    </w:p>
    <w:p w:rsidR="008636FC" w:rsidRPr="008636FC" w:rsidRDefault="008636FC" w:rsidP="00AA39D6">
      <w:pPr>
        <w:spacing w:after="240" w:line="312" w:lineRule="auto"/>
        <w:ind w:firstLine="709"/>
        <w:rPr>
          <w:lang w:val="en-US"/>
        </w:rPr>
      </w:pPr>
      <w:r w:rsidRPr="008636FC">
        <w:rPr>
          <w:lang w:val="en-US"/>
        </w:rPr>
        <w:t xml:space="preserve">According to a Zogby International online survey, 36 million Americans—approximately 16 percent of the United States adult population—participated in Earth Hour 2008. The survey also showed there was a </w:t>
      </w:r>
      <w:proofErr w:type="gramStart"/>
      <w:r w:rsidRPr="008636FC">
        <w:rPr>
          <w:lang w:val="en-US"/>
        </w:rPr>
        <w:t>4 percentage</w:t>
      </w:r>
      <w:proofErr w:type="gramEnd"/>
      <w:r w:rsidRPr="008636FC">
        <w:rPr>
          <w:lang w:val="en-US"/>
        </w:rPr>
        <w:t xml:space="preserve"> point increase in the level of interest in environmental issues such as climate change and pollution directly after the event (73 percent pre-event versus 77 percent post-event).</w:t>
      </w:r>
    </w:p>
    <w:p w:rsidR="008636FC" w:rsidRPr="008636FC" w:rsidRDefault="008636FC" w:rsidP="00AA39D6">
      <w:pPr>
        <w:spacing w:after="240" w:line="312" w:lineRule="auto"/>
        <w:ind w:firstLine="709"/>
        <w:rPr>
          <w:lang w:val="en-US"/>
        </w:rPr>
      </w:pPr>
      <w:r w:rsidRPr="008636FC">
        <w:rPr>
          <w:lang w:val="en-US"/>
        </w:rPr>
        <w:t>Tel Aviv scheduled their Earth Hour for Thursday March 27, 2008 to avoid conflict with Sabbath. Dublin moved their Earth Hour to between 9 and 10 pm due to their northern geographical location.</w:t>
      </w:r>
    </w:p>
    <w:p w:rsidR="008636FC" w:rsidRDefault="008636FC" w:rsidP="00AA39D6">
      <w:pPr>
        <w:spacing w:after="240" w:line="312" w:lineRule="auto"/>
        <w:ind w:firstLine="709"/>
        <w:rPr>
          <w:lang w:val="en-US"/>
        </w:rPr>
      </w:pPr>
      <w:r w:rsidRPr="008636FC">
        <w:rPr>
          <w:lang w:val="en-US"/>
        </w:rPr>
        <w:t xml:space="preserve">According to WWF Thailand, Bangkok decreased electricity usage by 73.34 megawatts, which, over one hour, is equivalent to 41.6 </w:t>
      </w:r>
      <w:proofErr w:type="spellStart"/>
      <w:r w:rsidRPr="008636FC">
        <w:rPr>
          <w:lang w:val="en-US"/>
        </w:rPr>
        <w:t>tonnes</w:t>
      </w:r>
      <w:proofErr w:type="spellEnd"/>
      <w:r w:rsidRPr="008636FC">
        <w:rPr>
          <w:lang w:val="en-US"/>
        </w:rPr>
        <w:t xml:space="preserve"> of carbon dioxide. The Bangkok Post gave different figures of 165 megawatt-hours and 102 </w:t>
      </w:r>
      <w:proofErr w:type="spellStart"/>
      <w:r w:rsidRPr="008636FC">
        <w:rPr>
          <w:lang w:val="en-US"/>
        </w:rPr>
        <w:t>tonnes</w:t>
      </w:r>
      <w:proofErr w:type="spellEnd"/>
      <w:r w:rsidRPr="008636FC">
        <w:rPr>
          <w:lang w:val="en-US"/>
        </w:rPr>
        <w:t xml:space="preserve"> of carbon dioxide. This was noted to be significantly less than a similar campaign initiated by Bangkok's City Hall the previous year in May, when 530 megawatt-hours were saved and 143 </w:t>
      </w:r>
      <w:proofErr w:type="spellStart"/>
      <w:r w:rsidRPr="008636FC">
        <w:rPr>
          <w:lang w:val="en-US"/>
        </w:rPr>
        <w:t>tonnes</w:t>
      </w:r>
      <w:proofErr w:type="spellEnd"/>
      <w:r w:rsidRPr="008636FC">
        <w:rPr>
          <w:lang w:val="en-US"/>
        </w:rPr>
        <w:t xml:space="preserve"> of carbon dioxide emission were cut.</w:t>
      </w:r>
    </w:p>
    <w:p w:rsidR="008636FC" w:rsidRPr="008636FC" w:rsidRDefault="008636FC" w:rsidP="00AA39D6">
      <w:pPr>
        <w:spacing w:after="240" w:line="312" w:lineRule="auto"/>
        <w:ind w:firstLine="709"/>
        <w:rPr>
          <w:lang w:val="en-US"/>
        </w:rPr>
      </w:pPr>
      <w:r w:rsidRPr="008636FC">
        <w:rPr>
          <w:lang w:val="en-US"/>
        </w:rPr>
        <w:t>Philippine Electricity Market Corp. noted that power consumption dropped by about 78.63 megawatts in Metro Manila, and up to 102.2 megawatts on Luzon. The maximum demand drop of around 39 MW was experienced at 8:14 pm in Metro Manila and of around 116 MW at 8:34 pm in the Luzon grid.</w:t>
      </w:r>
    </w:p>
    <w:p w:rsidR="008636FC" w:rsidRPr="008636FC" w:rsidRDefault="008636FC" w:rsidP="00AA39D6">
      <w:pPr>
        <w:spacing w:after="240" w:line="312" w:lineRule="auto"/>
        <w:ind w:firstLine="709"/>
        <w:rPr>
          <w:lang w:val="en-US"/>
        </w:rPr>
      </w:pPr>
      <w:r w:rsidRPr="008636FC">
        <w:rPr>
          <w:lang w:val="en-US"/>
        </w:rPr>
        <w:t>Ontario used approximately 900 megawatt-hours less electrical energy during Earth Hour. At one point, Toronto saw an 8.7% reduction in consumption as compared to a typical March Saturday night.</w:t>
      </w:r>
    </w:p>
    <w:p w:rsidR="008636FC" w:rsidRDefault="008636FC" w:rsidP="00AA39D6">
      <w:pPr>
        <w:spacing w:after="240" w:line="312" w:lineRule="auto"/>
        <w:ind w:firstLine="709"/>
        <w:rPr>
          <w:lang w:val="en-US"/>
        </w:rPr>
      </w:pPr>
      <w:r w:rsidRPr="008636FC">
        <w:rPr>
          <w:lang w:val="en-US"/>
        </w:rPr>
        <w:lastRenderedPageBreak/>
        <w:t>Ireland</w:t>
      </w:r>
      <w:proofErr w:type="gramStart"/>
      <w:r w:rsidRPr="008636FC">
        <w:rPr>
          <w:lang w:val="en-US"/>
        </w:rPr>
        <w:t>, as a whole, had</w:t>
      </w:r>
      <w:proofErr w:type="gramEnd"/>
      <w:r w:rsidRPr="008636FC">
        <w:rPr>
          <w:lang w:val="en-US"/>
        </w:rPr>
        <w:t xml:space="preserve"> a reduction in electricity use of about 1.5% for the evening. In the three-hour period between 6:30 pm and 9:30 pm, there was a reduction of 50 megawatts, saving 150 megawatt-hours, or approximately 60 </w:t>
      </w:r>
      <w:proofErr w:type="spellStart"/>
      <w:r w:rsidRPr="008636FC">
        <w:rPr>
          <w:lang w:val="en-US"/>
        </w:rPr>
        <w:t>tonnes</w:t>
      </w:r>
      <w:proofErr w:type="spellEnd"/>
      <w:r w:rsidRPr="008636FC">
        <w:rPr>
          <w:lang w:val="en-US"/>
        </w:rPr>
        <w:t xml:space="preserve"> of carbon dioxide.</w:t>
      </w:r>
    </w:p>
    <w:p w:rsidR="00247B62" w:rsidRDefault="00247B62" w:rsidP="00AA39D6">
      <w:pPr>
        <w:spacing w:after="240" w:line="312" w:lineRule="auto"/>
        <w:ind w:firstLine="709"/>
        <w:rPr>
          <w:lang w:val="en-US"/>
        </w:rPr>
      </w:pPr>
      <w:r w:rsidRPr="00247B62">
        <w:rPr>
          <w:lang w:val="en-US"/>
        </w:rPr>
        <w:t>In Dubai, where external lighting on several major city landmarks was turned off and street lighting in selected areas was dimmed by 50%, the Electricity and Water Authority reported savings of 100 megawatt-hours of electricity. This represented a 2.4% reduction in demand compared to before the hour began.</w:t>
      </w:r>
    </w:p>
    <w:p w:rsidR="00247B62" w:rsidRDefault="00247B62" w:rsidP="00AA39D6">
      <w:pPr>
        <w:spacing w:after="240" w:line="312" w:lineRule="auto"/>
        <w:ind w:firstLine="709"/>
        <w:rPr>
          <w:lang w:val="en-US"/>
        </w:rPr>
      </w:pPr>
      <w:r w:rsidRPr="00247B62">
        <w:rPr>
          <w:lang w:val="en-US"/>
        </w:rPr>
        <w:t xml:space="preserve">The best result was from Christchurch, New Zealand, with the city reporting a drop of 13% in electricity demand. However, national grid operator </w:t>
      </w:r>
      <w:proofErr w:type="spellStart"/>
      <w:r w:rsidRPr="00247B62">
        <w:rPr>
          <w:lang w:val="en-US"/>
        </w:rPr>
        <w:t>Transpower</w:t>
      </w:r>
      <w:proofErr w:type="spellEnd"/>
      <w:r w:rsidRPr="00247B62">
        <w:rPr>
          <w:lang w:val="en-US"/>
        </w:rPr>
        <w:t xml:space="preserve"> reported that New Zealand's power consumption during Earth Hour was 335 megawatts, higher than the </w:t>
      </w:r>
      <w:proofErr w:type="gramStart"/>
      <w:r w:rsidRPr="00247B62">
        <w:rPr>
          <w:lang w:val="en-US"/>
        </w:rPr>
        <w:t>328 megawatt</w:t>
      </w:r>
      <w:proofErr w:type="gramEnd"/>
      <w:r w:rsidRPr="00247B62">
        <w:rPr>
          <w:lang w:val="en-US"/>
        </w:rPr>
        <w:t xml:space="preserve"> average of the previous two Saturdays. Melbourne, Australia reduced demand by 10.1%. Sydney, being the city that participated in both the 2007 and 2008 Earth Hours, cut electricity consumption by 8.4%. This is less than the previous year's 10.2%; however, Earth Hour executive director Andy Ridley made the claim that after factoring margin of error, the participation in this city was the same.</w:t>
      </w:r>
    </w:p>
    <w:p w:rsidR="00832A7C" w:rsidRDefault="00247B62" w:rsidP="00AA39D6">
      <w:pPr>
        <w:spacing w:after="240" w:line="312" w:lineRule="auto"/>
        <w:ind w:firstLine="709"/>
        <w:rPr>
          <w:lang w:val="en-US"/>
        </w:rPr>
        <w:sectPr w:rsidR="00832A7C" w:rsidSect="00832A7C">
          <w:headerReference w:type="default" r:id="rId13"/>
          <w:footerReference w:type="default" r:id="rId14"/>
          <w:pgSz w:w="11906" w:h="16838"/>
          <w:pgMar w:top="1418" w:right="1418" w:bottom="1418" w:left="1418" w:header="709" w:footer="709" w:gutter="0"/>
          <w:cols w:space="708"/>
          <w:docGrid w:linePitch="360"/>
        </w:sectPr>
      </w:pPr>
      <w:r w:rsidRPr="00247B62">
        <w:rPr>
          <w:lang w:val="en-US"/>
        </w:rPr>
        <w:t xml:space="preserve">The worst result was from Calgary, Canada. The city's power consumption </w:t>
      </w:r>
      <w:proofErr w:type="gramStart"/>
      <w:r w:rsidRPr="00247B62">
        <w:rPr>
          <w:lang w:val="en-US"/>
        </w:rPr>
        <w:t>actually went</w:t>
      </w:r>
      <w:proofErr w:type="gramEnd"/>
      <w:r w:rsidRPr="00247B62">
        <w:rPr>
          <w:lang w:val="en-US"/>
        </w:rPr>
        <w:t xml:space="preserve"> up 3.6% at the hour's peak electricity demand. Calgary's weather plays a large role in power consumption, and the city experienced weather 12 °C (around 22 °F) colder than the previous Saturday's recorded temperature in the inaugural year. </w:t>
      </w:r>
      <w:proofErr w:type="spellStart"/>
      <w:r w:rsidRPr="00247B62">
        <w:rPr>
          <w:lang w:val="en-US"/>
        </w:rPr>
        <w:t>Enmax</w:t>
      </w:r>
      <w:proofErr w:type="spellEnd"/>
      <w:r w:rsidRPr="00247B62">
        <w:rPr>
          <w:lang w:val="en-US"/>
        </w:rPr>
        <w:t>, the city's power supplier, has confirmed that in all subsequent years, Calgarians have not supported the Earth Hour initiative, noting that power consumption changed only marginally during the hour in 2010 and 2011 (1% or less) and in 2012 and 2013 showed no appreciable change in power usage at all.</w:t>
      </w:r>
    </w:p>
    <w:p w:rsidR="00247B62" w:rsidRPr="00832A7C" w:rsidRDefault="00247B62" w:rsidP="00832A7C">
      <w:pPr>
        <w:pStyle w:val="1"/>
        <w:rPr>
          <w:lang w:val="en-US"/>
        </w:rPr>
      </w:pPr>
      <w:bookmarkStart w:id="13" w:name="_Toc509865418"/>
      <w:r w:rsidRPr="00832A7C">
        <w:rPr>
          <w:lang w:val="en-US"/>
        </w:rPr>
        <w:lastRenderedPageBreak/>
        <w:t>Costa Concordia disaster</w:t>
      </w:r>
      <w:bookmarkEnd w:id="13"/>
    </w:p>
    <w:p w:rsidR="00247B62" w:rsidRDefault="00247B62" w:rsidP="00AA39D6">
      <w:pPr>
        <w:spacing w:after="240" w:line="312" w:lineRule="auto"/>
        <w:ind w:firstLine="709"/>
        <w:rPr>
          <w:lang w:val="en-US"/>
        </w:rPr>
      </w:pPr>
      <w:r w:rsidRPr="00247B62">
        <w:rPr>
          <w:lang w:val="en-US"/>
        </w:rPr>
        <w:t xml:space="preserve">On 7 February, Civil Protection director Franco </w:t>
      </w:r>
      <w:proofErr w:type="spellStart"/>
      <w:r w:rsidRPr="00247B62">
        <w:rPr>
          <w:lang w:val="en-US"/>
        </w:rPr>
        <w:t>Gabrielli</w:t>
      </w:r>
      <w:proofErr w:type="spellEnd"/>
      <w:r w:rsidRPr="00247B62">
        <w:rPr>
          <w:lang w:val="en-US"/>
        </w:rPr>
        <w:t xml:space="preserve"> told the Italian Senate that the waters were not crystal-clear but are "within the legal limits." Environment Minister </w:t>
      </w:r>
      <w:proofErr w:type="spellStart"/>
      <w:r w:rsidRPr="00247B62">
        <w:rPr>
          <w:lang w:val="en-US"/>
        </w:rPr>
        <w:t>Corrado</w:t>
      </w:r>
      <w:proofErr w:type="spellEnd"/>
      <w:r w:rsidRPr="00247B62">
        <w:rPr>
          <w:lang w:val="en-US"/>
        </w:rPr>
        <w:t xml:space="preserve"> </w:t>
      </w:r>
      <w:proofErr w:type="spellStart"/>
      <w:r w:rsidRPr="00247B62">
        <w:rPr>
          <w:lang w:val="en-US"/>
        </w:rPr>
        <w:t>Clini</w:t>
      </w:r>
      <w:proofErr w:type="spellEnd"/>
      <w:r w:rsidRPr="00247B62">
        <w:rPr>
          <w:lang w:val="en-US"/>
        </w:rPr>
        <w:t xml:space="preserve"> told the Parliament of Italy that the amount of diesel fuel and lubricating oil on board Costa Concordia was about the cargo of a small oil tanker. </w:t>
      </w:r>
      <w:proofErr w:type="spellStart"/>
      <w:r w:rsidRPr="00247B62">
        <w:rPr>
          <w:lang w:val="en-US"/>
        </w:rPr>
        <w:t>Clini</w:t>
      </w:r>
      <w:proofErr w:type="spellEnd"/>
      <w:r w:rsidRPr="00247B62">
        <w:rPr>
          <w:lang w:val="en-US"/>
        </w:rPr>
        <w:t xml:space="preserve"> said any oil leakage would be highly toxic for plant and animal life. In a first step to prevent pollution of the shore and assist in a refloat the ship, her oil and fuel tanks were emptied.</w:t>
      </w:r>
    </w:p>
    <w:p w:rsidR="00247B62" w:rsidRPr="00247B62" w:rsidRDefault="00247B62" w:rsidP="00AA39D6">
      <w:pPr>
        <w:spacing w:after="240" w:line="312" w:lineRule="auto"/>
        <w:ind w:firstLine="709"/>
        <w:rPr>
          <w:lang w:val="en-US"/>
        </w:rPr>
      </w:pPr>
      <w:r w:rsidRPr="00247B62">
        <w:rPr>
          <w:lang w:val="en-US"/>
        </w:rPr>
        <w:t xml:space="preserve">As part of the recovery effort a group of about 200 giant fan mussels Pinna </w:t>
      </w:r>
      <w:proofErr w:type="spellStart"/>
      <w:r w:rsidRPr="00247B62">
        <w:rPr>
          <w:lang w:val="en-US"/>
        </w:rPr>
        <w:t>nobilis</w:t>
      </w:r>
      <w:proofErr w:type="spellEnd"/>
      <w:r w:rsidRPr="00247B62">
        <w:rPr>
          <w:lang w:val="en-US"/>
        </w:rPr>
        <w:t xml:space="preserve"> were manually relocated to a nearby area due to the threat posed by subsequent engineering work.</w:t>
      </w:r>
    </w:p>
    <w:p w:rsidR="00247B62" w:rsidRDefault="00247B62" w:rsidP="00AA39D6">
      <w:pPr>
        <w:spacing w:after="240" w:line="312" w:lineRule="auto"/>
        <w:ind w:firstLine="709"/>
        <w:rPr>
          <w:lang w:val="en-US"/>
        </w:rPr>
      </w:pPr>
      <w:r w:rsidRPr="00247B62">
        <w:rPr>
          <w:lang w:val="en-US"/>
        </w:rPr>
        <w:t>Giant fan mussel of the type relocated away from the Costa Concordia wreck due to the threat posed by subsequent engineering work.</w:t>
      </w:r>
    </w:p>
    <w:p w:rsidR="00247B62" w:rsidRDefault="00247B62" w:rsidP="00AA39D6">
      <w:pPr>
        <w:spacing w:after="240" w:line="312" w:lineRule="auto"/>
        <w:ind w:firstLine="709"/>
        <w:rPr>
          <w:lang w:val="en-US"/>
        </w:rPr>
      </w:pPr>
      <w:r w:rsidRPr="00247B62">
        <w:rPr>
          <w:lang w:val="en-US"/>
        </w:rPr>
        <w:t xml:space="preserve">Isola del Giglio lies within the </w:t>
      </w:r>
      <w:proofErr w:type="spellStart"/>
      <w:r w:rsidRPr="00247B62">
        <w:rPr>
          <w:lang w:val="en-US"/>
        </w:rPr>
        <w:t>Pelagos</w:t>
      </w:r>
      <w:proofErr w:type="spellEnd"/>
      <w:r w:rsidRPr="00247B62">
        <w:rPr>
          <w:lang w:val="en-US"/>
        </w:rPr>
        <w:t xml:space="preserve"> Sanctuary for Mediterranean Marine Mammals, one of the Specially Protected Areas of Mediterranean Importance. It is a popular scuba diving destination, with tourism being its leading industry. Island residents were concerned that the wreck would be an eyesore that turned away tourists, disabling the island's economy. One resident explained, "Environmental damage is what concerns us most. If the oil pollutes the coast, we're ruined." Luigi </w:t>
      </w:r>
      <w:proofErr w:type="spellStart"/>
      <w:r w:rsidRPr="00247B62">
        <w:rPr>
          <w:lang w:val="en-US"/>
        </w:rPr>
        <w:t>Alcaro</w:t>
      </w:r>
      <w:proofErr w:type="spellEnd"/>
      <w:r w:rsidRPr="00247B62">
        <w:rPr>
          <w:lang w:val="en-US"/>
        </w:rPr>
        <w:t>, head of maritime emergencies for Italy's Institute for Environmental Protection and Research (ISPRA), an agency of the Ministry of the Environment, stated that in a worst case, "We could be talking years and dozens of millions of euros".</w:t>
      </w:r>
    </w:p>
    <w:p w:rsidR="00D11C4C" w:rsidRDefault="00247B62" w:rsidP="00AA39D6">
      <w:pPr>
        <w:spacing w:after="240" w:line="312" w:lineRule="auto"/>
        <w:ind w:firstLine="709"/>
        <w:rPr>
          <w:lang w:val="en-US"/>
        </w:rPr>
      </w:pPr>
      <w:r w:rsidRPr="00247B62">
        <w:rPr>
          <w:lang w:val="en-US"/>
        </w:rPr>
        <w:t xml:space="preserve">EMSA-contracted Stand-by Oil Spill Response Vessel Salina Bay arrived at the site of Costa Concordia on 28 January and will remain on station as a precautionary measure during the fuel removal operation. ISPRA's Oceanographic Ship </w:t>
      </w:r>
      <w:proofErr w:type="spellStart"/>
      <w:r w:rsidRPr="00247B62">
        <w:rPr>
          <w:lang w:val="en-US"/>
        </w:rPr>
        <w:t>Astrea</w:t>
      </w:r>
      <w:proofErr w:type="spellEnd"/>
      <w:r w:rsidRPr="00247B62">
        <w:rPr>
          <w:lang w:val="en-US"/>
        </w:rPr>
        <w:t xml:space="preserve"> arrived in Tuscany on 29 January to conduct environmental investigations. On 9 February, the CEO of Costa Cruises told residents of Giglio the company would have by mid-March the plan to remove the ship. He also promised to </w:t>
      </w:r>
      <w:proofErr w:type="spellStart"/>
      <w:r w:rsidRPr="00247B62">
        <w:rPr>
          <w:lang w:val="en-US"/>
        </w:rPr>
        <w:t>minimise</w:t>
      </w:r>
      <w:proofErr w:type="spellEnd"/>
      <w:r w:rsidRPr="00247B62">
        <w:rPr>
          <w:lang w:val="en-US"/>
        </w:rPr>
        <w:t xml:space="preserve"> harm to their tourism businesses.</w:t>
      </w:r>
    </w:p>
    <w:p w:rsidR="00D11C4C" w:rsidRDefault="00D11C4C" w:rsidP="00AA39D6">
      <w:pPr>
        <w:pStyle w:val="1"/>
        <w:rPr>
          <w:lang w:val="en-US"/>
        </w:rPr>
      </w:pPr>
      <w:r>
        <w:rPr>
          <w:lang w:val="en-US"/>
        </w:rPr>
        <w:br w:type="page"/>
      </w:r>
    </w:p>
    <w:p w:rsidR="00247B62" w:rsidRPr="00510E23" w:rsidRDefault="00510E23" w:rsidP="00510E23">
      <w:pPr>
        <w:spacing w:after="240" w:line="312" w:lineRule="auto"/>
        <w:ind w:firstLine="709"/>
        <w:jc w:val="center"/>
        <w:rPr>
          <w:lang w:val="en-US"/>
        </w:rPr>
      </w:pPr>
      <w:r>
        <w:rPr>
          <w:lang w:val="en-US"/>
        </w:rPr>
        <w:lastRenderedPageBreak/>
        <w:t>Class Sched</w:t>
      </w:r>
      <w:r w:rsidR="004A7D07">
        <w:rPr>
          <w:lang w:val="en-US"/>
        </w:rPr>
        <w:t>ule</w:t>
      </w:r>
    </w:p>
    <w:tbl>
      <w:tblPr>
        <w:tblStyle w:val="a3"/>
        <w:tblW w:w="0" w:type="auto"/>
        <w:tblLook w:val="04A0" w:firstRow="1" w:lastRow="0" w:firstColumn="1" w:lastColumn="0" w:noHBand="0" w:noVBand="1"/>
      </w:tblPr>
      <w:tblGrid>
        <w:gridCol w:w="1808"/>
        <w:gridCol w:w="2006"/>
        <w:gridCol w:w="1634"/>
        <w:gridCol w:w="1806"/>
        <w:gridCol w:w="1806"/>
      </w:tblGrid>
      <w:tr w:rsidR="00AA39D6" w:rsidRPr="00AA39D6" w:rsidTr="00D946A6">
        <w:tc>
          <w:tcPr>
            <w:tcW w:w="1812" w:type="dxa"/>
            <w:shd w:val="clear" w:color="auto" w:fill="4472C4" w:themeFill="accent1"/>
          </w:tcPr>
          <w:p w:rsidR="00D11C4C" w:rsidRPr="00AA39D6" w:rsidRDefault="00D11C4C" w:rsidP="00510E23">
            <w:pPr>
              <w:spacing w:after="240" w:line="312" w:lineRule="auto"/>
              <w:rPr>
                <w:color w:val="FFFFFF" w:themeColor="background1"/>
                <w:lang w:val="en-US"/>
              </w:rPr>
            </w:pPr>
            <w:r w:rsidRPr="00AA39D6">
              <w:rPr>
                <w:color w:val="FFFFFF" w:themeColor="background1"/>
                <w:lang w:val="en-US"/>
              </w:rPr>
              <w:t>LESSON</w:t>
            </w:r>
          </w:p>
        </w:tc>
        <w:tc>
          <w:tcPr>
            <w:tcW w:w="2011" w:type="dxa"/>
            <w:shd w:val="clear" w:color="auto" w:fill="4472C4" w:themeFill="accent1"/>
          </w:tcPr>
          <w:p w:rsidR="00D11C4C" w:rsidRPr="00AA39D6" w:rsidRDefault="00D11C4C" w:rsidP="00510E23">
            <w:pPr>
              <w:spacing w:after="240" w:line="312" w:lineRule="auto"/>
              <w:rPr>
                <w:color w:val="FFFFFF" w:themeColor="background1"/>
                <w:lang w:val="en-US"/>
              </w:rPr>
            </w:pPr>
            <w:r w:rsidRPr="00AA39D6">
              <w:rPr>
                <w:color w:val="FFFFFF" w:themeColor="background1"/>
                <w:lang w:val="en-US"/>
              </w:rPr>
              <w:t>TOPIC</w:t>
            </w:r>
          </w:p>
        </w:tc>
        <w:tc>
          <w:tcPr>
            <w:tcW w:w="1613" w:type="dxa"/>
            <w:shd w:val="clear" w:color="auto" w:fill="4472C4" w:themeFill="accent1"/>
          </w:tcPr>
          <w:p w:rsidR="00D11C4C" w:rsidRPr="00AA39D6" w:rsidRDefault="00D11C4C" w:rsidP="00510E23">
            <w:pPr>
              <w:spacing w:after="240" w:line="312" w:lineRule="auto"/>
              <w:rPr>
                <w:color w:val="FFFFFF" w:themeColor="background1"/>
                <w:lang w:val="en-US"/>
              </w:rPr>
            </w:pPr>
            <w:r w:rsidRPr="00AA39D6">
              <w:rPr>
                <w:color w:val="FFFFFF" w:themeColor="background1"/>
                <w:lang w:val="en-US"/>
              </w:rPr>
              <w:t>ASSINGMENT</w:t>
            </w:r>
          </w:p>
        </w:tc>
        <w:tc>
          <w:tcPr>
            <w:tcW w:w="1812" w:type="dxa"/>
            <w:shd w:val="clear" w:color="auto" w:fill="4472C4" w:themeFill="accent1"/>
          </w:tcPr>
          <w:p w:rsidR="00D11C4C" w:rsidRPr="00AA39D6" w:rsidRDefault="00D11C4C" w:rsidP="00510E23">
            <w:pPr>
              <w:spacing w:after="240" w:line="312" w:lineRule="auto"/>
              <w:rPr>
                <w:color w:val="FFFFFF" w:themeColor="background1"/>
                <w:lang w:val="en-US"/>
              </w:rPr>
            </w:pPr>
            <w:r w:rsidRPr="00AA39D6">
              <w:rPr>
                <w:color w:val="FFFFFF" w:themeColor="background1"/>
                <w:lang w:val="en-US"/>
              </w:rPr>
              <w:t>Point</w:t>
            </w:r>
          </w:p>
        </w:tc>
        <w:tc>
          <w:tcPr>
            <w:tcW w:w="1812" w:type="dxa"/>
            <w:shd w:val="clear" w:color="auto" w:fill="4472C4" w:themeFill="accent1"/>
          </w:tcPr>
          <w:p w:rsidR="00D11C4C" w:rsidRPr="00AA39D6" w:rsidRDefault="00D11C4C" w:rsidP="00510E23">
            <w:pPr>
              <w:spacing w:after="240" w:line="312" w:lineRule="auto"/>
              <w:rPr>
                <w:color w:val="FFFFFF" w:themeColor="background1"/>
                <w:lang w:val="en-US"/>
              </w:rPr>
            </w:pPr>
            <w:r w:rsidRPr="00AA39D6">
              <w:rPr>
                <w:color w:val="FFFFFF" w:themeColor="background1"/>
                <w:lang w:val="en-US"/>
              </w:rPr>
              <w:t>Due</w:t>
            </w:r>
          </w:p>
        </w:tc>
      </w:tr>
      <w:tr w:rsidR="00AA39D6" w:rsidTr="00D946A6">
        <w:tc>
          <w:tcPr>
            <w:tcW w:w="1812" w:type="dxa"/>
            <w:vMerge w:val="restart"/>
            <w:shd w:val="clear" w:color="auto" w:fill="B4C6E7" w:themeFill="accent1" w:themeFillTint="66"/>
          </w:tcPr>
          <w:p w:rsidR="00D11C4C" w:rsidRPr="00D11C4C" w:rsidRDefault="00D11C4C" w:rsidP="00866420">
            <w:pPr>
              <w:spacing w:after="240" w:line="312" w:lineRule="auto"/>
              <w:jc w:val="center"/>
            </w:pPr>
            <w:r>
              <w:t>1</w:t>
            </w:r>
          </w:p>
        </w:tc>
        <w:tc>
          <w:tcPr>
            <w:tcW w:w="2011" w:type="dxa"/>
            <w:vMerge w:val="restart"/>
            <w:shd w:val="clear" w:color="auto" w:fill="B4C6E7" w:themeFill="accent1" w:themeFillTint="66"/>
          </w:tcPr>
          <w:p w:rsidR="00D11C4C" w:rsidRDefault="00D11C4C" w:rsidP="00866420">
            <w:pPr>
              <w:spacing w:after="240" w:line="312" w:lineRule="auto"/>
              <w:rPr>
                <w:lang w:val="en-US"/>
              </w:rPr>
            </w:pPr>
            <w:r>
              <w:rPr>
                <w:lang w:val="en-US"/>
              </w:rPr>
              <w:t>What is Distance Learning</w:t>
            </w:r>
          </w:p>
        </w:tc>
        <w:tc>
          <w:tcPr>
            <w:tcW w:w="1613" w:type="dxa"/>
            <w:shd w:val="clear" w:color="auto" w:fill="B4C6E7" w:themeFill="accent1" w:themeFillTint="66"/>
          </w:tcPr>
          <w:p w:rsidR="00D11C4C" w:rsidRDefault="00D11C4C" w:rsidP="00866420">
            <w:pPr>
              <w:spacing w:after="240" w:line="312" w:lineRule="auto"/>
              <w:rPr>
                <w:lang w:val="en-US"/>
              </w:rPr>
            </w:pPr>
            <w:r>
              <w:rPr>
                <w:lang w:val="en-US"/>
              </w:rPr>
              <w:t>Wiki#1</w:t>
            </w:r>
          </w:p>
        </w:tc>
        <w:tc>
          <w:tcPr>
            <w:tcW w:w="1812" w:type="dxa"/>
            <w:shd w:val="clear" w:color="auto" w:fill="B4C6E7" w:themeFill="accent1" w:themeFillTint="66"/>
          </w:tcPr>
          <w:p w:rsidR="00D11C4C" w:rsidRDefault="00D11C4C" w:rsidP="00866420">
            <w:pPr>
              <w:spacing w:after="240" w:line="312" w:lineRule="auto"/>
              <w:rPr>
                <w:lang w:val="en-US"/>
              </w:rPr>
            </w:pPr>
            <w:r>
              <w:rPr>
                <w:lang w:val="en-US"/>
              </w:rPr>
              <w:t>10</w:t>
            </w:r>
          </w:p>
        </w:tc>
        <w:tc>
          <w:tcPr>
            <w:tcW w:w="1812" w:type="dxa"/>
            <w:shd w:val="clear" w:color="auto" w:fill="B4C6E7" w:themeFill="accent1" w:themeFillTint="66"/>
          </w:tcPr>
          <w:p w:rsidR="00D11C4C" w:rsidRDefault="00D11C4C" w:rsidP="00866420">
            <w:pPr>
              <w:spacing w:after="240" w:line="312" w:lineRule="auto"/>
              <w:rPr>
                <w:lang w:val="en-US"/>
              </w:rPr>
            </w:pPr>
            <w:r>
              <w:rPr>
                <w:lang w:val="en-US"/>
              </w:rPr>
              <w:t>March 10</w:t>
            </w:r>
          </w:p>
        </w:tc>
      </w:tr>
      <w:tr w:rsidR="00866420" w:rsidTr="00D946A6">
        <w:tc>
          <w:tcPr>
            <w:tcW w:w="1812" w:type="dxa"/>
            <w:vMerge/>
            <w:shd w:val="clear" w:color="auto" w:fill="B4C6E7" w:themeFill="accent1" w:themeFillTint="66"/>
          </w:tcPr>
          <w:p w:rsidR="00D11C4C" w:rsidRDefault="00D11C4C" w:rsidP="00AA39D6">
            <w:pPr>
              <w:spacing w:after="240" w:line="312" w:lineRule="auto"/>
              <w:ind w:firstLine="709"/>
              <w:rPr>
                <w:lang w:val="en-US"/>
              </w:rPr>
            </w:pPr>
          </w:p>
        </w:tc>
        <w:tc>
          <w:tcPr>
            <w:tcW w:w="2011" w:type="dxa"/>
            <w:vMerge/>
            <w:shd w:val="clear" w:color="auto" w:fill="B4C6E7" w:themeFill="accent1" w:themeFillTint="66"/>
          </w:tcPr>
          <w:p w:rsidR="00D11C4C" w:rsidRDefault="00D11C4C" w:rsidP="00AA39D6">
            <w:pPr>
              <w:spacing w:after="240" w:line="312" w:lineRule="auto"/>
              <w:ind w:firstLine="709"/>
              <w:rPr>
                <w:lang w:val="en-US"/>
              </w:rPr>
            </w:pPr>
          </w:p>
        </w:tc>
        <w:tc>
          <w:tcPr>
            <w:tcW w:w="1613" w:type="dxa"/>
          </w:tcPr>
          <w:p w:rsidR="00D11C4C" w:rsidRDefault="00D11C4C" w:rsidP="00866420">
            <w:pPr>
              <w:spacing w:after="240" w:line="312" w:lineRule="auto"/>
              <w:rPr>
                <w:lang w:val="en-US"/>
              </w:rPr>
            </w:pPr>
            <w:r>
              <w:rPr>
                <w:lang w:val="en-US"/>
              </w:rPr>
              <w:t>Presentation</w:t>
            </w:r>
          </w:p>
        </w:tc>
        <w:tc>
          <w:tcPr>
            <w:tcW w:w="1812" w:type="dxa"/>
          </w:tcPr>
          <w:p w:rsidR="00D11C4C" w:rsidRDefault="00D11C4C" w:rsidP="00866420">
            <w:pPr>
              <w:spacing w:after="240" w:line="312" w:lineRule="auto"/>
              <w:rPr>
                <w:lang w:val="en-US"/>
              </w:rPr>
            </w:pPr>
            <w:r>
              <w:rPr>
                <w:lang w:val="en-US"/>
              </w:rPr>
              <w:t>20</w:t>
            </w:r>
          </w:p>
        </w:tc>
        <w:tc>
          <w:tcPr>
            <w:tcW w:w="1812" w:type="dxa"/>
          </w:tcPr>
          <w:p w:rsidR="00D11C4C" w:rsidRDefault="00D11C4C" w:rsidP="00AA39D6">
            <w:pPr>
              <w:spacing w:after="240" w:line="312" w:lineRule="auto"/>
              <w:rPr>
                <w:lang w:val="en-US"/>
              </w:rPr>
            </w:pPr>
          </w:p>
        </w:tc>
      </w:tr>
      <w:tr w:rsidR="00AA39D6" w:rsidTr="00D946A6">
        <w:tc>
          <w:tcPr>
            <w:tcW w:w="1812" w:type="dxa"/>
            <w:shd w:val="clear" w:color="auto" w:fill="B4C6E7" w:themeFill="accent1" w:themeFillTint="66"/>
          </w:tcPr>
          <w:p w:rsidR="00D11C4C" w:rsidRPr="00D11C4C" w:rsidRDefault="00D11C4C" w:rsidP="00866420">
            <w:pPr>
              <w:spacing w:after="240" w:line="312" w:lineRule="auto"/>
              <w:jc w:val="center"/>
            </w:pPr>
            <w:r>
              <w:t>2</w:t>
            </w:r>
          </w:p>
        </w:tc>
        <w:tc>
          <w:tcPr>
            <w:tcW w:w="2011" w:type="dxa"/>
            <w:shd w:val="clear" w:color="auto" w:fill="B4C6E7" w:themeFill="accent1" w:themeFillTint="66"/>
          </w:tcPr>
          <w:p w:rsidR="00D11C4C" w:rsidRDefault="00D11C4C" w:rsidP="00866420">
            <w:pPr>
              <w:spacing w:after="240" w:line="312" w:lineRule="auto"/>
              <w:rPr>
                <w:lang w:val="en-US"/>
              </w:rPr>
            </w:pPr>
            <w:r>
              <w:rPr>
                <w:lang w:val="en-US"/>
              </w:rPr>
              <w:t>History &amp; Theories</w:t>
            </w:r>
          </w:p>
        </w:tc>
        <w:tc>
          <w:tcPr>
            <w:tcW w:w="1613" w:type="dxa"/>
            <w:shd w:val="clear" w:color="auto" w:fill="B4C6E7" w:themeFill="accent1" w:themeFillTint="66"/>
          </w:tcPr>
          <w:p w:rsidR="00D11C4C" w:rsidRDefault="00D11C4C" w:rsidP="00866420">
            <w:pPr>
              <w:spacing w:after="240" w:line="312" w:lineRule="auto"/>
              <w:rPr>
                <w:lang w:val="en-US"/>
              </w:rPr>
            </w:pPr>
            <w:r>
              <w:rPr>
                <w:lang w:val="en-US"/>
              </w:rPr>
              <w:t>Brief paper</w:t>
            </w:r>
          </w:p>
        </w:tc>
        <w:tc>
          <w:tcPr>
            <w:tcW w:w="1812" w:type="dxa"/>
            <w:shd w:val="clear" w:color="auto" w:fill="B4C6E7" w:themeFill="accent1" w:themeFillTint="66"/>
          </w:tcPr>
          <w:p w:rsidR="00D11C4C" w:rsidRDefault="00D11C4C" w:rsidP="00866420">
            <w:pPr>
              <w:spacing w:after="240" w:line="312" w:lineRule="auto"/>
              <w:rPr>
                <w:lang w:val="en-US"/>
              </w:rPr>
            </w:pPr>
            <w:r>
              <w:rPr>
                <w:lang w:val="en-US"/>
              </w:rPr>
              <w:t>20</w:t>
            </w:r>
          </w:p>
        </w:tc>
        <w:tc>
          <w:tcPr>
            <w:tcW w:w="1812" w:type="dxa"/>
            <w:shd w:val="clear" w:color="auto" w:fill="B4C6E7" w:themeFill="accent1" w:themeFillTint="66"/>
          </w:tcPr>
          <w:p w:rsidR="00D11C4C" w:rsidRDefault="00D11C4C" w:rsidP="00866420">
            <w:pPr>
              <w:spacing w:after="240" w:line="312" w:lineRule="auto"/>
              <w:rPr>
                <w:lang w:val="en-US"/>
              </w:rPr>
            </w:pPr>
            <w:r>
              <w:rPr>
                <w:lang w:val="en-US"/>
              </w:rPr>
              <w:t>March 24</w:t>
            </w:r>
          </w:p>
        </w:tc>
      </w:tr>
      <w:tr w:rsidR="00D11C4C" w:rsidTr="006368F8">
        <w:tc>
          <w:tcPr>
            <w:tcW w:w="9060" w:type="dxa"/>
            <w:gridSpan w:val="5"/>
          </w:tcPr>
          <w:p w:rsidR="00D11C4C" w:rsidRPr="00D11C4C" w:rsidRDefault="00D11C4C" w:rsidP="00866420">
            <w:pPr>
              <w:spacing w:after="240" w:line="312" w:lineRule="auto"/>
              <w:jc w:val="center"/>
              <w:rPr>
                <w:lang w:val="en-US"/>
              </w:rPr>
            </w:pPr>
            <w:r>
              <w:rPr>
                <w:lang w:val="en-US"/>
              </w:rPr>
              <w:t>Spring Break</w:t>
            </w:r>
          </w:p>
        </w:tc>
      </w:tr>
      <w:tr w:rsidR="00AA39D6" w:rsidTr="00D946A6">
        <w:tc>
          <w:tcPr>
            <w:tcW w:w="1812" w:type="dxa"/>
            <w:vMerge w:val="restart"/>
            <w:shd w:val="clear" w:color="auto" w:fill="B4C6E7" w:themeFill="accent1" w:themeFillTint="66"/>
          </w:tcPr>
          <w:p w:rsidR="00D11C4C" w:rsidRPr="00D11C4C" w:rsidRDefault="00D11C4C" w:rsidP="00866420">
            <w:pPr>
              <w:spacing w:after="240" w:line="312" w:lineRule="auto"/>
              <w:jc w:val="center"/>
            </w:pPr>
            <w:r>
              <w:t>3</w:t>
            </w:r>
          </w:p>
        </w:tc>
        <w:tc>
          <w:tcPr>
            <w:tcW w:w="2011" w:type="dxa"/>
            <w:vMerge w:val="restart"/>
            <w:shd w:val="clear" w:color="auto" w:fill="B4C6E7" w:themeFill="accent1" w:themeFillTint="66"/>
          </w:tcPr>
          <w:p w:rsidR="00D11C4C" w:rsidRDefault="00D11C4C" w:rsidP="00866420">
            <w:pPr>
              <w:spacing w:after="240" w:line="312" w:lineRule="auto"/>
              <w:rPr>
                <w:lang w:val="en-US"/>
              </w:rPr>
            </w:pPr>
            <w:r>
              <w:rPr>
                <w:lang w:val="en-US"/>
              </w:rPr>
              <w:t>Distance Learners</w:t>
            </w:r>
          </w:p>
        </w:tc>
        <w:tc>
          <w:tcPr>
            <w:tcW w:w="1613" w:type="dxa"/>
            <w:shd w:val="clear" w:color="auto" w:fill="B4C6E7" w:themeFill="accent1" w:themeFillTint="66"/>
          </w:tcPr>
          <w:p w:rsidR="00D11C4C" w:rsidRDefault="00D946A6" w:rsidP="00866420">
            <w:pPr>
              <w:spacing w:after="240" w:line="312" w:lineRule="auto"/>
              <w:rPr>
                <w:lang w:val="en-US"/>
              </w:rPr>
            </w:pPr>
            <w:r>
              <w:rPr>
                <w:lang w:val="en-US"/>
              </w:rPr>
              <w:t>Discussion#1</w:t>
            </w:r>
          </w:p>
        </w:tc>
        <w:tc>
          <w:tcPr>
            <w:tcW w:w="1812" w:type="dxa"/>
            <w:shd w:val="clear" w:color="auto" w:fill="B4C6E7" w:themeFill="accent1" w:themeFillTint="66"/>
          </w:tcPr>
          <w:p w:rsidR="00D11C4C" w:rsidRDefault="00D946A6" w:rsidP="00866420">
            <w:pPr>
              <w:spacing w:after="240" w:line="312" w:lineRule="auto"/>
              <w:rPr>
                <w:lang w:val="en-US"/>
              </w:rPr>
            </w:pPr>
            <w:r>
              <w:rPr>
                <w:lang w:val="en-US"/>
              </w:rPr>
              <w:t>10</w:t>
            </w:r>
          </w:p>
        </w:tc>
        <w:tc>
          <w:tcPr>
            <w:tcW w:w="1812" w:type="dxa"/>
            <w:shd w:val="clear" w:color="auto" w:fill="B4C6E7" w:themeFill="accent1" w:themeFillTint="66"/>
          </w:tcPr>
          <w:p w:rsidR="00D11C4C" w:rsidRDefault="00D946A6" w:rsidP="00866420">
            <w:pPr>
              <w:spacing w:after="240" w:line="312" w:lineRule="auto"/>
              <w:rPr>
                <w:lang w:val="en-US"/>
              </w:rPr>
            </w:pPr>
            <w:r>
              <w:rPr>
                <w:lang w:val="en-US"/>
              </w:rPr>
              <w:t>April 7</w:t>
            </w:r>
          </w:p>
        </w:tc>
      </w:tr>
      <w:tr w:rsidR="00866420" w:rsidTr="00D946A6">
        <w:tc>
          <w:tcPr>
            <w:tcW w:w="1812" w:type="dxa"/>
            <w:vMerge/>
            <w:shd w:val="clear" w:color="auto" w:fill="B4C6E7" w:themeFill="accent1" w:themeFillTint="66"/>
          </w:tcPr>
          <w:p w:rsidR="00D11C4C" w:rsidRDefault="00D11C4C" w:rsidP="00AA39D6">
            <w:pPr>
              <w:spacing w:after="240" w:line="312" w:lineRule="auto"/>
              <w:ind w:firstLine="709"/>
              <w:rPr>
                <w:lang w:val="en-US"/>
              </w:rPr>
            </w:pPr>
          </w:p>
        </w:tc>
        <w:tc>
          <w:tcPr>
            <w:tcW w:w="2011" w:type="dxa"/>
            <w:vMerge/>
            <w:shd w:val="clear" w:color="auto" w:fill="B4C6E7" w:themeFill="accent1" w:themeFillTint="66"/>
          </w:tcPr>
          <w:p w:rsidR="00D11C4C" w:rsidRDefault="00D11C4C" w:rsidP="00AA39D6">
            <w:pPr>
              <w:spacing w:after="240" w:line="312" w:lineRule="auto"/>
              <w:ind w:firstLine="709"/>
              <w:rPr>
                <w:lang w:val="en-US"/>
              </w:rPr>
            </w:pPr>
          </w:p>
        </w:tc>
        <w:tc>
          <w:tcPr>
            <w:tcW w:w="1613" w:type="dxa"/>
          </w:tcPr>
          <w:p w:rsidR="00D11C4C" w:rsidRDefault="00D946A6" w:rsidP="00866420">
            <w:pPr>
              <w:spacing w:after="240" w:line="312" w:lineRule="auto"/>
              <w:rPr>
                <w:lang w:val="en-US"/>
              </w:rPr>
            </w:pPr>
            <w:r>
              <w:rPr>
                <w:lang w:val="en-US"/>
              </w:rPr>
              <w:t>Group Project</w:t>
            </w:r>
          </w:p>
        </w:tc>
        <w:tc>
          <w:tcPr>
            <w:tcW w:w="1812" w:type="dxa"/>
          </w:tcPr>
          <w:p w:rsidR="00D11C4C" w:rsidRDefault="00D946A6" w:rsidP="00866420">
            <w:pPr>
              <w:spacing w:after="240" w:line="312" w:lineRule="auto"/>
              <w:rPr>
                <w:lang w:val="en-US"/>
              </w:rPr>
            </w:pPr>
            <w:r>
              <w:rPr>
                <w:lang w:val="en-US"/>
              </w:rPr>
              <w:t>50</w:t>
            </w:r>
          </w:p>
        </w:tc>
        <w:tc>
          <w:tcPr>
            <w:tcW w:w="1812" w:type="dxa"/>
          </w:tcPr>
          <w:p w:rsidR="00D11C4C" w:rsidRDefault="00D946A6" w:rsidP="00866420">
            <w:pPr>
              <w:spacing w:after="240" w:line="312" w:lineRule="auto"/>
              <w:rPr>
                <w:lang w:val="en-US"/>
              </w:rPr>
            </w:pPr>
            <w:r>
              <w:rPr>
                <w:lang w:val="en-US"/>
              </w:rPr>
              <w:t>April 14</w:t>
            </w:r>
          </w:p>
        </w:tc>
      </w:tr>
      <w:tr w:rsidR="00AA39D6" w:rsidTr="00D946A6">
        <w:tc>
          <w:tcPr>
            <w:tcW w:w="1812" w:type="dxa"/>
            <w:shd w:val="clear" w:color="auto" w:fill="B4C6E7" w:themeFill="accent1" w:themeFillTint="66"/>
          </w:tcPr>
          <w:p w:rsidR="00D11C4C" w:rsidRPr="00D11C4C" w:rsidRDefault="00D11C4C" w:rsidP="00866420">
            <w:pPr>
              <w:spacing w:after="240" w:line="312" w:lineRule="auto"/>
              <w:jc w:val="center"/>
            </w:pPr>
            <w:r>
              <w:t>4</w:t>
            </w:r>
          </w:p>
        </w:tc>
        <w:tc>
          <w:tcPr>
            <w:tcW w:w="2011" w:type="dxa"/>
            <w:shd w:val="clear" w:color="auto" w:fill="B4C6E7" w:themeFill="accent1" w:themeFillTint="66"/>
          </w:tcPr>
          <w:p w:rsidR="00D11C4C" w:rsidRDefault="00D11C4C" w:rsidP="00866420">
            <w:pPr>
              <w:spacing w:after="240" w:line="312" w:lineRule="auto"/>
              <w:rPr>
                <w:lang w:val="en-US"/>
              </w:rPr>
            </w:pPr>
            <w:r>
              <w:rPr>
                <w:lang w:val="en-US"/>
              </w:rPr>
              <w:t>Media Selection</w:t>
            </w:r>
          </w:p>
        </w:tc>
        <w:tc>
          <w:tcPr>
            <w:tcW w:w="1613" w:type="dxa"/>
            <w:shd w:val="clear" w:color="auto" w:fill="B4C6E7" w:themeFill="accent1" w:themeFillTint="66"/>
          </w:tcPr>
          <w:p w:rsidR="00D11C4C" w:rsidRDefault="00D11C4C" w:rsidP="00866420">
            <w:pPr>
              <w:spacing w:after="240" w:line="312" w:lineRule="auto"/>
              <w:rPr>
                <w:lang w:val="en-US"/>
              </w:rPr>
            </w:pPr>
            <w:r>
              <w:rPr>
                <w:lang w:val="en-US"/>
              </w:rPr>
              <w:t>Blog#1</w:t>
            </w:r>
          </w:p>
        </w:tc>
        <w:tc>
          <w:tcPr>
            <w:tcW w:w="1812" w:type="dxa"/>
            <w:shd w:val="clear" w:color="auto" w:fill="B4C6E7" w:themeFill="accent1" w:themeFillTint="66"/>
          </w:tcPr>
          <w:p w:rsidR="00D11C4C" w:rsidRDefault="00D946A6" w:rsidP="00866420">
            <w:pPr>
              <w:spacing w:after="240" w:line="312" w:lineRule="auto"/>
              <w:rPr>
                <w:lang w:val="en-US"/>
              </w:rPr>
            </w:pPr>
            <w:r>
              <w:rPr>
                <w:lang w:val="en-US"/>
              </w:rPr>
              <w:t>10</w:t>
            </w:r>
          </w:p>
        </w:tc>
        <w:tc>
          <w:tcPr>
            <w:tcW w:w="1812" w:type="dxa"/>
            <w:shd w:val="clear" w:color="auto" w:fill="B4C6E7" w:themeFill="accent1" w:themeFillTint="66"/>
          </w:tcPr>
          <w:p w:rsidR="00D11C4C" w:rsidRDefault="00D946A6" w:rsidP="00866420">
            <w:pPr>
              <w:spacing w:after="240" w:line="312" w:lineRule="auto"/>
              <w:rPr>
                <w:lang w:val="en-US"/>
              </w:rPr>
            </w:pPr>
            <w:r>
              <w:rPr>
                <w:lang w:val="en-US"/>
              </w:rPr>
              <w:t>April 21</w:t>
            </w:r>
          </w:p>
        </w:tc>
      </w:tr>
    </w:tbl>
    <w:p w:rsidR="00832A7C" w:rsidRDefault="00832A7C" w:rsidP="00AA39D6">
      <w:pPr>
        <w:spacing w:after="240" w:line="312" w:lineRule="auto"/>
        <w:ind w:firstLine="709"/>
        <w:rPr>
          <w:lang w:val="en-US"/>
        </w:rPr>
        <w:sectPr w:rsidR="00832A7C" w:rsidSect="00832A7C">
          <w:headerReference w:type="default" r:id="rId15"/>
          <w:footerReference w:type="default" r:id="rId16"/>
          <w:pgSz w:w="11906" w:h="16838"/>
          <w:pgMar w:top="1418" w:right="1418" w:bottom="1418" w:left="1418" w:header="709" w:footer="709" w:gutter="0"/>
          <w:cols w:space="708"/>
          <w:docGrid w:linePitch="360"/>
        </w:sectPr>
      </w:pPr>
    </w:p>
    <w:p w:rsidR="00247B62" w:rsidRPr="00866420" w:rsidRDefault="004A7D07" w:rsidP="00832A7C">
      <w:pPr>
        <w:pStyle w:val="1"/>
        <w:rPr>
          <w:lang w:val="en-US"/>
        </w:rPr>
      </w:pPr>
      <w:bookmarkStart w:id="14" w:name="_Toc509865419"/>
      <w:r>
        <w:rPr>
          <w:noProof/>
          <w:lang w:val="en-US"/>
        </w:rPr>
        <w:lastRenderedPageBreak/>
        <w:drawing>
          <wp:anchor distT="0" distB="0" distL="114300" distR="114300" simplePos="0" relativeHeight="251660288" behindDoc="0" locked="0" layoutInCell="1" allowOverlap="1">
            <wp:simplePos x="0" y="0"/>
            <wp:positionH relativeFrom="margin">
              <wp:align>left</wp:align>
            </wp:positionH>
            <wp:positionV relativeFrom="paragraph">
              <wp:posOffset>505460</wp:posOffset>
            </wp:positionV>
            <wp:extent cx="2339975" cy="1682115"/>
            <wp:effectExtent l="0" t="0" r="3175"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fecycle_apple.gif"/>
                    <pic:cNvPicPr/>
                  </pic:nvPicPr>
                  <pic:blipFill>
                    <a:blip r:embed="rId17">
                      <a:extLst>
                        <a:ext uri="{28A0092B-C50C-407E-A947-70E740481C1C}">
                          <a14:useLocalDpi xmlns:a14="http://schemas.microsoft.com/office/drawing/2010/main" val="0"/>
                        </a:ext>
                      </a:extLst>
                    </a:blip>
                    <a:stretch>
                      <a:fillRect/>
                    </a:stretch>
                  </pic:blipFill>
                  <pic:spPr>
                    <a:xfrm flipH="1">
                      <a:off x="0" y="0"/>
                      <a:ext cx="2339975" cy="1682115"/>
                    </a:xfrm>
                    <a:prstGeom prst="rect">
                      <a:avLst/>
                    </a:prstGeom>
                  </pic:spPr>
                </pic:pic>
              </a:graphicData>
            </a:graphic>
          </wp:anchor>
        </w:drawing>
      </w:r>
      <w:r w:rsidR="00247B62" w:rsidRPr="00866420">
        <w:rPr>
          <w:lang w:val="en-US"/>
        </w:rPr>
        <w:t>Deforestation of the Amazon rainforest</w:t>
      </w:r>
      <w:bookmarkEnd w:id="14"/>
    </w:p>
    <w:p w:rsidR="00247B62" w:rsidRDefault="00247B62" w:rsidP="00AA39D6">
      <w:pPr>
        <w:spacing w:after="240" w:line="312" w:lineRule="auto"/>
        <w:ind w:firstLine="709"/>
        <w:rPr>
          <w:lang w:val="en-US"/>
        </w:rPr>
      </w:pPr>
      <w:r w:rsidRPr="00247B62">
        <w:rPr>
          <w:lang w:val="en-US"/>
        </w:rPr>
        <w:t>Deforestation is the conversion of forested areas to non-forested areas. The main sources of deforestation in the Amazon are human settlement and development of the land. Prior to the early 1960s, access to the forest's interior was highly restricted, and the forest remained basically intact. Farms established during the 1960s were based on crop cultivation and the slash and burn method. However, the colonists were unable to manage their fields and the crops because of the loss of soil fertility and weed invasion. The soils in the Amazon are productive for just a short period of time, so farmers are constantly moving to new areas and clearing more land. These farming practices led to deforestation and caused extensive environmental damage. Deforestation is considerable, and areas cleared of forest are visible to the naked eye from outer space.</w:t>
      </w:r>
    </w:p>
    <w:p w:rsidR="00247B62" w:rsidRDefault="00247B62" w:rsidP="00AA39D6">
      <w:pPr>
        <w:spacing w:after="240" w:line="312" w:lineRule="auto"/>
        <w:ind w:firstLine="709"/>
        <w:rPr>
          <w:lang w:val="en-US"/>
        </w:rPr>
      </w:pPr>
      <w:r w:rsidRPr="00247B62">
        <w:rPr>
          <w:lang w:val="en-US"/>
        </w:rPr>
        <w:t>In the 1970s construction began on the Trans-Amazonian highway. This highway represented a major threat to the Amazon rainforest. Fortunately for the rainforest, the highway has not been completed, hereby reducing the environmental damage.</w:t>
      </w:r>
    </w:p>
    <w:p w:rsidR="00247B62" w:rsidRDefault="00247B62" w:rsidP="00AA39D6">
      <w:pPr>
        <w:spacing w:after="240" w:line="312" w:lineRule="auto"/>
        <w:ind w:firstLine="709"/>
        <w:rPr>
          <w:lang w:val="en-US"/>
        </w:rPr>
      </w:pPr>
      <w:r w:rsidRPr="00247B62">
        <w:rPr>
          <w:lang w:val="en-US"/>
        </w:rPr>
        <w:t xml:space="preserve">Between 1991 and 2000, the total area of forest lost in the Amazon rose from 415,000 to 587,000 square </w:t>
      </w:r>
      <w:proofErr w:type="spellStart"/>
      <w:r w:rsidRPr="00247B62">
        <w:rPr>
          <w:lang w:val="en-US"/>
        </w:rPr>
        <w:t>kilometres</w:t>
      </w:r>
      <w:proofErr w:type="spellEnd"/>
      <w:r w:rsidRPr="00247B62">
        <w:rPr>
          <w:lang w:val="en-US"/>
        </w:rPr>
        <w:t xml:space="preserve"> (160,000 to 227,000 </w:t>
      </w:r>
      <w:proofErr w:type="spellStart"/>
      <w:r w:rsidRPr="00247B62">
        <w:rPr>
          <w:lang w:val="en-US"/>
        </w:rPr>
        <w:t>sq</w:t>
      </w:r>
      <w:proofErr w:type="spellEnd"/>
      <w:r w:rsidRPr="00247B62">
        <w:rPr>
          <w:lang w:val="en-US"/>
        </w:rPr>
        <w:t xml:space="preserve"> mi), with most of the lost forest becoming pasture for cattle. Seventy percent of formerly forested land in the Amazon, and 91% of land deforested since 1970, is used for livestock pasture. Currently, Brazil is the second-largest global producer of soybeans after the United States. New research however, conducted by </w:t>
      </w:r>
      <w:proofErr w:type="spellStart"/>
      <w:r w:rsidRPr="00247B62">
        <w:rPr>
          <w:lang w:val="en-US"/>
        </w:rPr>
        <w:t>Leydimere</w:t>
      </w:r>
      <w:proofErr w:type="spellEnd"/>
      <w:r w:rsidRPr="00247B62">
        <w:rPr>
          <w:lang w:val="en-US"/>
        </w:rPr>
        <w:t xml:space="preserve"> Oliveira et al., has shown that the more rainforest is logged in the Amazon, the less precipitation reaches the area and so the lower the yield per hectare becomes. </w:t>
      </w:r>
      <w:proofErr w:type="gramStart"/>
      <w:r w:rsidRPr="00247B62">
        <w:rPr>
          <w:lang w:val="en-US"/>
        </w:rPr>
        <w:t>So</w:t>
      </w:r>
      <w:proofErr w:type="gramEnd"/>
      <w:r w:rsidRPr="00247B62">
        <w:rPr>
          <w:lang w:val="en-US"/>
        </w:rPr>
        <w:t xml:space="preserve"> despite the popular perception, there has been no economical advantage for Brazil from logging rainforest zones and converting these to pastoral fields.</w:t>
      </w:r>
    </w:p>
    <w:p w:rsidR="00D726CF" w:rsidRDefault="00247B62" w:rsidP="00AA39D6">
      <w:pPr>
        <w:spacing w:after="240" w:line="312" w:lineRule="auto"/>
        <w:ind w:firstLine="709"/>
        <w:rPr>
          <w:lang w:val="en-US"/>
        </w:rPr>
        <w:sectPr w:rsidR="00D726CF" w:rsidSect="00832A7C">
          <w:headerReference w:type="default" r:id="rId18"/>
          <w:footerReference w:type="default" r:id="rId19"/>
          <w:pgSz w:w="11906" w:h="16838"/>
          <w:pgMar w:top="1418" w:right="1418" w:bottom="1418" w:left="1418" w:header="709" w:footer="709" w:gutter="0"/>
          <w:cols w:space="708"/>
          <w:docGrid w:linePitch="360"/>
        </w:sectPr>
      </w:pPr>
      <w:r w:rsidRPr="00247B62">
        <w:rPr>
          <w:lang w:val="en-US"/>
        </w:rPr>
        <w:t xml:space="preserve">The needs of soy farmers have been used to justify many of the controversial transportation projects that are currently developing in the Amazon. The first two highways successfully </w:t>
      </w:r>
      <w:proofErr w:type="gramStart"/>
      <w:r w:rsidRPr="00247B62">
        <w:rPr>
          <w:lang w:val="en-US"/>
        </w:rPr>
        <w:t>opened up</w:t>
      </w:r>
      <w:proofErr w:type="gramEnd"/>
      <w:r w:rsidRPr="00247B62">
        <w:rPr>
          <w:lang w:val="en-US"/>
        </w:rPr>
        <w:t xml:space="preserve"> the rainforest and led to increased settlement and deforestation. The mean annual deforestation rate from 2000 to 2005 (22,392 km2 or 8,646 </w:t>
      </w:r>
      <w:proofErr w:type="spellStart"/>
      <w:r w:rsidRPr="00247B62">
        <w:rPr>
          <w:lang w:val="en-US"/>
        </w:rPr>
        <w:t>sq</w:t>
      </w:r>
      <w:proofErr w:type="spellEnd"/>
      <w:r w:rsidRPr="00247B62">
        <w:rPr>
          <w:lang w:val="en-US"/>
        </w:rPr>
        <w:t xml:space="preserve"> mi per year) was 18% higher than in the previous five years (19,018 km2 or 7,343 </w:t>
      </w:r>
      <w:proofErr w:type="spellStart"/>
      <w:r w:rsidRPr="00247B62">
        <w:rPr>
          <w:lang w:val="en-US"/>
        </w:rPr>
        <w:t>sq</w:t>
      </w:r>
      <w:proofErr w:type="spellEnd"/>
      <w:r w:rsidRPr="00247B62">
        <w:rPr>
          <w:lang w:val="en-US"/>
        </w:rPr>
        <w:t xml:space="preserve"> mi per year). Although deforestation has declined significantly in the Brazilian Amazon between 2004 and 2014, there has been an increase to the present day.</w:t>
      </w:r>
    </w:p>
    <w:p w:rsidR="00247B62" w:rsidRPr="00832A7C" w:rsidRDefault="00247B62" w:rsidP="00D726CF">
      <w:pPr>
        <w:pStyle w:val="1"/>
        <w:rPr>
          <w:lang w:val="en-US"/>
        </w:rPr>
      </w:pPr>
      <w:bookmarkStart w:id="15" w:name="_Toc509865420"/>
      <w:r w:rsidRPr="00832A7C">
        <w:rPr>
          <w:lang w:val="en-US"/>
        </w:rPr>
        <w:lastRenderedPageBreak/>
        <w:t>Arctic conservation and environmental issues</w:t>
      </w:r>
      <w:bookmarkEnd w:id="15"/>
    </w:p>
    <w:p w:rsidR="00247B62" w:rsidRDefault="00247B62" w:rsidP="00AA39D6">
      <w:pPr>
        <w:spacing w:after="240" w:line="312" w:lineRule="auto"/>
        <w:ind w:firstLine="709"/>
        <w:rPr>
          <w:lang w:val="en-US"/>
        </w:rPr>
      </w:pPr>
      <w:r w:rsidRPr="00247B62">
        <w:rPr>
          <w:lang w:val="en-US"/>
        </w:rPr>
        <w:t>Suspected worldwide anthropogenic climate change has been particularly evident in the Arctic. This is evident by warmer temperatures, melting glaciers, shorter durations of sea ice and changing weather and storm patterns. Scientists are especially concerned about four aspects of the continued projected warming of the Arctic.</w:t>
      </w:r>
    </w:p>
    <w:p w:rsidR="00247B62" w:rsidRPr="00247B62" w:rsidRDefault="00247B62" w:rsidP="00AA39D6">
      <w:pPr>
        <w:spacing w:after="240" w:line="312" w:lineRule="auto"/>
        <w:ind w:firstLine="709"/>
        <w:rPr>
          <w:lang w:val="en-US"/>
        </w:rPr>
      </w:pPr>
      <w:r w:rsidRPr="00247B62">
        <w:rPr>
          <w:lang w:val="en-US"/>
        </w:rPr>
        <w:t>First, thermohaline circulation is a series of underwater oceanic currents fueled by the salinity and temperature of seawater. Melting ice sheets would introduce vast amounts of fresh water into the North Atlantic, causing a change in density which could disrupt the currents. If this circulation slowed or stopped, the climates of northern Europe and North America would be strongly impacted.</w:t>
      </w:r>
    </w:p>
    <w:p w:rsidR="00247B62" w:rsidRDefault="00247B62" w:rsidP="00AA39D6">
      <w:pPr>
        <w:spacing w:after="240" w:line="312" w:lineRule="auto"/>
        <w:ind w:firstLine="709"/>
        <w:rPr>
          <w:lang w:val="en-US"/>
        </w:rPr>
      </w:pPr>
      <w:r w:rsidRPr="00247B62">
        <w:rPr>
          <w:lang w:val="en-US"/>
        </w:rPr>
        <w:t>Second, the melting of glaciers and sea ice is disrupting the lifestyles of a wide range of species. Polar bears live on the sea ice for much of the year and find their food in the surrounding ocean waters. Recent projections suggest that global warming will lead to the disappearance of most summer sea ice within 40 years.</w:t>
      </w:r>
    </w:p>
    <w:p w:rsidR="00247B62" w:rsidRDefault="00247B62" w:rsidP="00AA39D6">
      <w:pPr>
        <w:spacing w:after="240" w:line="312" w:lineRule="auto"/>
        <w:ind w:firstLine="709"/>
        <w:rPr>
          <w:lang w:val="en-US"/>
        </w:rPr>
      </w:pPr>
      <w:r w:rsidRPr="00247B62">
        <w:rPr>
          <w:lang w:val="en-US"/>
        </w:rPr>
        <w:t>A third practical concern is the melting of permafrost due to climate change. Degradation of this permafrost is leading to major ground surface subsidence and pounding. The ground is literally melting away in many regions of the Arctic. The locations of towns and communities that have been inhabited for centuries are now in jeopardy. A condition known as drunken tree syndrome is being caused by this melting. Ground water and river runoffs are being negatively impacted as well. Although warming conditions might increase CO2 uptake for photosynthetic organisms in some places, scientists are concerned that melting permafrost will also release large amounts of carbon locked in permafrost. Higher temperatures increase soil decomposition and if soil decomposition becomes higher than net primary production, global atmospheric carbon dioxide will in turn increase. Atmospheric sinks in the water table are also being reduced as the permafrost melts and decreases the height of the water table in the Arctic.</w:t>
      </w:r>
    </w:p>
    <w:p w:rsidR="00D726CF" w:rsidRDefault="00247B62" w:rsidP="00AA39D6">
      <w:pPr>
        <w:spacing w:after="240" w:line="312" w:lineRule="auto"/>
        <w:ind w:firstLine="709"/>
        <w:rPr>
          <w:lang w:val="en-US"/>
        </w:rPr>
        <w:sectPr w:rsidR="00D726CF" w:rsidSect="00832A7C">
          <w:headerReference w:type="default" r:id="rId20"/>
          <w:footerReference w:type="default" r:id="rId21"/>
          <w:pgSz w:w="11906" w:h="16838"/>
          <w:pgMar w:top="1418" w:right="1418" w:bottom="1418" w:left="1418" w:header="709" w:footer="709" w:gutter="0"/>
          <w:cols w:space="708"/>
          <w:docGrid w:linePitch="360"/>
        </w:sectPr>
      </w:pPr>
      <w:r w:rsidRPr="00247B62">
        <w:rPr>
          <w:lang w:val="en-US"/>
        </w:rPr>
        <w:t>Finally, the impacts of the release of carbon from the permafrost could be amplified by high levels of deforestation in the Boreal forests in Eurasia and Canada. This biome currently serves as a large carbon sink, sequestering large amounts of carbon dioxide. However, over half of the original forest has been or in danger of harvesting, largely for export. Carbon Dioxide is a greenhouse gas, which facilitates increased warming of the earth.</w:t>
      </w:r>
    </w:p>
    <w:p w:rsidR="00B32138" w:rsidRPr="00D726CF" w:rsidRDefault="00510E23" w:rsidP="00D726CF">
      <w:pPr>
        <w:pStyle w:val="1"/>
        <w:rPr>
          <w:lang w:val="en-US"/>
        </w:rPr>
      </w:pPr>
      <w:bookmarkStart w:id="16" w:name="_Toc509865421"/>
      <w:r>
        <w:lastRenderedPageBreak/>
        <w:t>Η οικογένειά μου</w:t>
      </w:r>
      <w:bookmarkEnd w:id="16"/>
    </w:p>
    <w:p w:rsidR="00247B62" w:rsidRPr="00B32138" w:rsidRDefault="00382E5A" w:rsidP="00EB7C0C">
      <w:r>
        <w:rPr>
          <w:noProof/>
        </w:rPr>
        <mc:AlternateContent>
          <mc:Choice Requires="wps">
            <w:drawing>
              <wp:anchor distT="0" distB="0" distL="114300" distR="114300" simplePos="0" relativeHeight="251659264" behindDoc="0" locked="0" layoutInCell="1" allowOverlap="1">
                <wp:simplePos x="0" y="0"/>
                <wp:positionH relativeFrom="column">
                  <wp:posOffset>2386234</wp:posOffset>
                </wp:positionH>
                <wp:positionV relativeFrom="paragraph">
                  <wp:posOffset>306957</wp:posOffset>
                </wp:positionV>
                <wp:extent cx="0" cy="241539"/>
                <wp:effectExtent l="0" t="0" r="38100" b="25400"/>
                <wp:wrapNone/>
                <wp:docPr id="10" name="Ευθεία γραμμή σύνδεσης 10"/>
                <wp:cNvGraphicFramePr/>
                <a:graphic xmlns:a="http://schemas.openxmlformats.org/drawingml/2006/main">
                  <a:graphicData uri="http://schemas.microsoft.com/office/word/2010/wordprocessingShape">
                    <wps:wsp>
                      <wps:cNvCnPr/>
                      <wps:spPr>
                        <a:xfrm>
                          <a:off x="0" y="0"/>
                          <a:ext cx="0" cy="241539"/>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anchor>
            </w:drawing>
          </mc:Choice>
          <mc:Fallback>
            <w:pict>
              <v:line w14:anchorId="447CA23D" id="Ευθεία γραμμή σύνδεσης 10"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87.9pt,24.15pt" to="187.9pt,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" strokecolor="#4472c4 [3204]" strokeweight="1.5pt">
                <v:stroke joinstyle="miter"/>
              </v:line>
            </w:pict>
          </mc:Fallback>
        </mc:AlternateContent>
      </w:r>
      <w:r w:rsidR="00B32138">
        <w:t xml:space="preserve"> </w:t>
      </w:r>
      <w:r w:rsidR="008C3755">
        <w:rPr>
          <w:noProof/>
        </w:rPr>
        <w:drawing>
          <wp:inline distT="0" distB="0" distL="0" distR="0">
            <wp:extent cx="5486400" cy="3200400"/>
            <wp:effectExtent l="0" t="38100" r="0" b="0"/>
            <wp:docPr id="9" name="Διάγραμμα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rsidR="00247B62" w:rsidRPr="00247B62" w:rsidRDefault="00247B62" w:rsidP="00AA39D6">
      <w:pPr>
        <w:spacing w:after="240" w:line="312" w:lineRule="auto"/>
        <w:ind w:firstLine="709"/>
        <w:rPr>
          <w:lang w:val="en-US"/>
        </w:rPr>
      </w:pPr>
    </w:p>
    <w:sectPr w:rsidR="00247B62" w:rsidRPr="00247B62" w:rsidSect="00832A7C">
      <w:headerReference w:type="default" r:id="rId27"/>
      <w:footerReference w:type="default" r:id="rId2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3BBE" w:rsidRDefault="00593BBE" w:rsidP="00382E5A">
      <w:pPr>
        <w:spacing w:after="0" w:line="240" w:lineRule="auto"/>
      </w:pPr>
      <w:r>
        <w:separator/>
      </w:r>
    </w:p>
  </w:endnote>
  <w:endnote w:type="continuationSeparator" w:id="0">
    <w:p w:rsidR="00593BBE" w:rsidRDefault="00593BBE" w:rsidP="00382E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4000ACFF" w:usb2="00000001" w:usb3="00000000" w:csb0="000001F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2AEF" w:usb1="4000207B" w:usb2="00000000" w:usb3="00000000" w:csb0="0000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2E5A" w:rsidRPr="00CC6428" w:rsidRDefault="00DF7C59">
    <w:pPr>
      <w:pStyle w:val="a6"/>
    </w:pPr>
    <w:r>
      <w:rPr>
        <w:noProof/>
        <w:color w:val="4472C4" w:themeColor="accent1"/>
      </w:rPr>
      <mc:AlternateContent>
        <mc:Choice Requires="wps">
          <w:drawing>
            <wp:anchor distT="0" distB="0" distL="114300" distR="114300" simplePos="0" relativeHeight="251671552" behindDoc="0" locked="0" layoutInCell="1" allowOverlap="1">
              <wp:simplePos x="0" y="0"/>
              <wp:positionH relativeFrom="page">
                <wp:align>center</wp:align>
              </wp:positionH>
              <wp:positionV relativeFrom="page">
                <wp:align>center</wp:align>
              </wp:positionV>
              <wp:extent cx="7364730" cy="9528810"/>
              <wp:effectExtent l="0" t="0" r="26670" b="26670"/>
              <wp:wrapNone/>
              <wp:docPr id="452" name="Ορθογώνιο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6EFC4402" id="Ορθογώνιο 452" o:spid="_x0000_s1026" style="position:absolute;margin-left:0;margin-top:0;width:579.9pt;height:750.3pt;z-index:251671552;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" filled="f" strokecolor="#747070 [1614]" strokeweight="1.25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6428" w:rsidRPr="00CC6428" w:rsidRDefault="00CC6428">
    <w:pPr>
      <w:pStyle w:val="a6"/>
      <w:rPr>
        <w:lang w:val="en-US"/>
      </w:rPr>
    </w:pPr>
    <w:r>
      <w:rPr>
        <w:noProof/>
        <w:color w:val="4472C4" w:themeColor="accent1"/>
      </w:rPr>
      <mc:AlternateContent>
        <mc:Choice Requires="wps">
          <w:drawing>
            <wp:anchor distT="0" distB="0" distL="114300" distR="114300" simplePos="0" relativeHeight="251673600" behindDoc="0" locked="0" layoutInCell="1" allowOverlap="1">
              <wp:simplePos x="0" y="0"/>
              <wp:positionH relativeFrom="page">
                <wp:align>center</wp:align>
              </wp:positionH>
              <wp:positionV relativeFrom="page">
                <wp:align>center</wp:align>
              </wp:positionV>
              <wp:extent cx="7364730" cy="9528810"/>
              <wp:effectExtent l="0" t="0" r="26670" b="26670"/>
              <wp:wrapNone/>
              <wp:docPr id="5" name="Ορθογώνιο 5"/>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3C5F50F2" id="Ορθογώνιο 5" o:spid="_x0000_s1026" style="position:absolute;margin-left:0;margin-top:0;width:579.9pt;height:750.3pt;z-index:25167360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" filled="f" strokecolor="#747070 [1614]" strokeweight="1.25pt">
              <w10:wrap anchorx="page" anchory="page"/>
            </v:rect>
          </w:pict>
        </mc:Fallback>
      </mc:AlternateContent>
    </w:r>
    <w:r>
      <w:rPr>
        <w:color w:val="4472C4" w:themeColor="accent1"/>
      </w:rPr>
      <w:t>1</w:t>
    </w:r>
    <w:r w:rsidRPr="00CC6428">
      <w:rPr>
        <w:color w:val="4472C4" w:themeColor="accent1"/>
        <w:vertAlign w:val="superscript"/>
      </w:rPr>
      <w:t>ο</w:t>
    </w:r>
    <w:r>
      <w:rPr>
        <w:color w:val="4472C4" w:themeColor="accent1"/>
      </w:rPr>
      <w:t xml:space="preserve"> Λήμμα: </w:t>
    </w:r>
    <w:r>
      <w:rPr>
        <w:color w:val="4472C4" w:themeColor="accent1"/>
        <w:lang w:val="en-US"/>
      </w:rPr>
      <w:t>Ecology</w:t>
    </w:r>
    <w:r>
      <w:rPr>
        <w:color w:val="4472C4" w:themeColor="accent1"/>
      </w:rPr>
      <w:t xml:space="preserve"> </w:t>
    </w:r>
    <w:r>
      <w:rPr>
        <w:rFonts w:asciiTheme="majorHAnsi" w:eastAsiaTheme="majorEastAsia" w:hAnsiTheme="majorHAnsi" w:cstheme="majorBidi"/>
        <w:color w:val="4472C4" w:themeColor="accent1"/>
        <w:sz w:val="20"/>
        <w:szCs w:val="20"/>
      </w:rPr>
      <w:t xml:space="preserve">σελ. </w:t>
    </w:r>
    <w:r>
      <w:rPr>
        <w:rFonts w:asciiTheme="minorHAnsi" w:eastAsiaTheme="minorEastAsia" w:hAnsiTheme="minorHAnsi"/>
        <w:color w:val="4472C4" w:themeColor="accent1"/>
        <w:sz w:val="20"/>
        <w:szCs w:val="20"/>
        <w:lang w:val="en-US"/>
      </w:rPr>
      <w:t>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26CF" w:rsidRPr="00CC6428" w:rsidRDefault="00D726CF">
    <w:pPr>
      <w:pStyle w:val="a6"/>
      <w:rPr>
        <w:lang w:val="en-US"/>
      </w:rPr>
    </w:pPr>
    <w:r>
      <w:rPr>
        <w:noProof/>
        <w:color w:val="4472C4" w:themeColor="accent1"/>
      </w:rPr>
      <mc:AlternateContent>
        <mc:Choice Requires="wps">
          <w:drawing>
            <wp:anchor distT="0" distB="0" distL="114300" distR="114300" simplePos="0" relativeHeight="251661312" behindDoc="0" locked="0" layoutInCell="1" allowOverlap="1" wp14:anchorId="605D5251" wp14:editId="772BE203">
              <wp:simplePos x="0" y="0"/>
              <wp:positionH relativeFrom="page">
                <wp:align>center</wp:align>
              </wp:positionH>
              <wp:positionV relativeFrom="page">
                <wp:align>center</wp:align>
              </wp:positionV>
              <wp:extent cx="7364730" cy="9528810"/>
              <wp:effectExtent l="0" t="0" r="26670" b="26670"/>
              <wp:wrapNone/>
              <wp:docPr id="2" name="Ορθογώνιο 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9842C0E" id="Ορθογώνιο 2" o:spid="_x0000_s1026" style="position:absolute;margin-left:0;margin-top:0;width:579.9pt;height:750.3pt;z-index:251661312;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" filled="f" strokecolor="#747070 [1614]" strokeweight="1.25pt">
              <w10:wrap anchorx="page" anchory="page"/>
            </v:rect>
          </w:pict>
        </mc:Fallback>
      </mc:AlternateContent>
    </w:r>
    <w:r>
      <w:rPr>
        <w:color w:val="4472C4" w:themeColor="accent1"/>
        <w:lang w:val="en-US"/>
      </w:rPr>
      <w:t>2</w:t>
    </w:r>
    <w:r w:rsidRPr="00D726CF">
      <w:rPr>
        <w:color w:val="4472C4" w:themeColor="accent1"/>
        <w:vertAlign w:val="superscript"/>
      </w:rPr>
      <w:t>ο</w:t>
    </w:r>
    <w:r w:rsidRPr="00CC6428">
      <w:rPr>
        <w:color w:val="4472C4" w:themeColor="accent1"/>
        <w:lang w:val="en-US"/>
      </w:rPr>
      <w:t xml:space="preserve"> </w:t>
    </w:r>
    <w:r>
      <w:rPr>
        <w:color w:val="4472C4" w:themeColor="accent1"/>
      </w:rPr>
      <w:t>Λήμμα</w:t>
    </w:r>
    <w:r w:rsidRPr="00CC6428">
      <w:rPr>
        <w:color w:val="4472C4" w:themeColor="accent1"/>
        <w:lang w:val="en-US"/>
      </w:rPr>
      <w:t xml:space="preserve">: </w:t>
    </w:r>
    <w:r>
      <w:rPr>
        <w:color w:val="4472C4" w:themeColor="accent1"/>
        <w:lang w:val="en-US"/>
      </w:rPr>
      <w:t>Earth Hour</w:t>
    </w:r>
    <w:r w:rsidRPr="00CC6428">
      <w:rPr>
        <w:color w:val="4472C4" w:themeColor="accent1"/>
        <w:lang w:val="en-US"/>
      </w:rPr>
      <w:t xml:space="preserve"> </w:t>
    </w:r>
    <w:proofErr w:type="spellStart"/>
    <w:r>
      <w:rPr>
        <w:rFonts w:asciiTheme="majorHAnsi" w:eastAsiaTheme="majorEastAsia" w:hAnsiTheme="majorHAnsi" w:cstheme="majorBidi"/>
        <w:color w:val="4472C4" w:themeColor="accent1"/>
        <w:sz w:val="20"/>
        <w:szCs w:val="20"/>
      </w:rPr>
      <w:t>σελ</w:t>
    </w:r>
    <w:proofErr w:type="spellEnd"/>
    <w:r w:rsidRPr="00CC6428">
      <w:rPr>
        <w:rFonts w:asciiTheme="majorHAnsi" w:eastAsiaTheme="majorEastAsia" w:hAnsiTheme="majorHAnsi" w:cstheme="majorBidi"/>
        <w:color w:val="4472C4" w:themeColor="accent1"/>
        <w:sz w:val="20"/>
        <w:szCs w:val="20"/>
        <w:lang w:val="en-US"/>
      </w:rPr>
      <w:t xml:space="preserve">. </w:t>
    </w:r>
    <w:r w:rsidR="00CC6428">
      <w:rPr>
        <w:rFonts w:asciiTheme="minorHAnsi" w:eastAsiaTheme="minorEastAsia" w:hAnsiTheme="minorHAnsi"/>
        <w:color w:val="4472C4" w:themeColor="accent1"/>
        <w:sz w:val="20"/>
        <w:szCs w:val="20"/>
        <w:lang w:val="en-US"/>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26CF" w:rsidRPr="00CC6428" w:rsidRDefault="00D726CF">
    <w:pPr>
      <w:pStyle w:val="a6"/>
      <w:rPr>
        <w:lang w:val="en-US"/>
      </w:rPr>
    </w:pPr>
    <w:r>
      <w:rPr>
        <w:noProof/>
        <w:color w:val="4472C4" w:themeColor="accent1"/>
      </w:rPr>
      <mc:AlternateContent>
        <mc:Choice Requires="wps">
          <w:drawing>
            <wp:anchor distT="0" distB="0" distL="114300" distR="114300" simplePos="0" relativeHeight="251663360" behindDoc="0" locked="0" layoutInCell="1" allowOverlap="1" wp14:anchorId="013EE04F" wp14:editId="642FF82F">
              <wp:simplePos x="0" y="0"/>
              <wp:positionH relativeFrom="page">
                <wp:align>center</wp:align>
              </wp:positionH>
              <wp:positionV relativeFrom="page">
                <wp:align>center</wp:align>
              </wp:positionV>
              <wp:extent cx="7364730" cy="9528810"/>
              <wp:effectExtent l="0" t="0" r="26670" b="26670"/>
              <wp:wrapNone/>
              <wp:docPr id="3" name="Ορθογώνιο 3"/>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015A831B" id="Ορθογώνιο 3" o:spid="_x0000_s1026" style="position:absolute;margin-left:0;margin-top:0;width:579.9pt;height:750.3pt;z-index:25166336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" filled="f" strokecolor="#747070 [1614]" strokeweight="1.25pt">
              <w10:wrap anchorx="page" anchory="page"/>
            </v:rect>
          </w:pict>
        </mc:Fallback>
      </mc:AlternateContent>
    </w:r>
    <w:r w:rsidR="005A5808">
      <w:rPr>
        <w:color w:val="4472C4" w:themeColor="accent1"/>
        <w:lang w:val="en-US"/>
      </w:rPr>
      <w:t>3</w:t>
    </w:r>
    <w:r w:rsidRPr="00D726CF">
      <w:rPr>
        <w:color w:val="4472C4" w:themeColor="accent1"/>
        <w:vertAlign w:val="superscript"/>
      </w:rPr>
      <w:t>ο</w:t>
    </w:r>
    <w:r w:rsidRPr="005A5808">
      <w:rPr>
        <w:color w:val="4472C4" w:themeColor="accent1"/>
        <w:lang w:val="en-US"/>
      </w:rPr>
      <w:t xml:space="preserve"> </w:t>
    </w:r>
    <w:r>
      <w:rPr>
        <w:color w:val="4472C4" w:themeColor="accent1"/>
      </w:rPr>
      <w:t>Λήμμα</w:t>
    </w:r>
    <w:r w:rsidRPr="005A5808">
      <w:rPr>
        <w:color w:val="4472C4" w:themeColor="accent1"/>
        <w:lang w:val="en-US"/>
      </w:rPr>
      <w:t xml:space="preserve">: </w:t>
    </w:r>
    <w:r w:rsidR="005A5808">
      <w:rPr>
        <w:color w:val="4472C4" w:themeColor="accent1"/>
        <w:lang w:val="en-US"/>
      </w:rPr>
      <w:t xml:space="preserve">Costa Concordia Disaster </w:t>
    </w:r>
    <w:proofErr w:type="spellStart"/>
    <w:r>
      <w:rPr>
        <w:rFonts w:asciiTheme="majorHAnsi" w:eastAsiaTheme="majorEastAsia" w:hAnsiTheme="majorHAnsi" w:cstheme="majorBidi"/>
        <w:color w:val="4472C4" w:themeColor="accent1"/>
        <w:sz w:val="20"/>
        <w:szCs w:val="20"/>
      </w:rPr>
      <w:t>σελ</w:t>
    </w:r>
    <w:proofErr w:type="spellEnd"/>
    <w:r w:rsidRPr="005A5808">
      <w:rPr>
        <w:rFonts w:asciiTheme="majorHAnsi" w:eastAsiaTheme="majorEastAsia" w:hAnsiTheme="majorHAnsi" w:cstheme="majorBidi"/>
        <w:color w:val="4472C4" w:themeColor="accent1"/>
        <w:sz w:val="20"/>
        <w:szCs w:val="20"/>
        <w:lang w:val="en-US"/>
      </w:rPr>
      <w:t>.</w:t>
    </w:r>
    <w:r w:rsidR="00CC6428">
      <w:rPr>
        <w:rFonts w:asciiTheme="minorHAnsi" w:eastAsiaTheme="minorEastAsia" w:hAnsiTheme="minorHAnsi"/>
        <w:color w:val="4472C4" w:themeColor="accent1"/>
        <w:sz w:val="20"/>
        <w:szCs w:val="20"/>
        <w:lang w:val="en-US"/>
      </w:rPr>
      <w:t>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5808" w:rsidRPr="00CC6428" w:rsidRDefault="005A5808">
    <w:pPr>
      <w:pStyle w:val="a6"/>
      <w:rPr>
        <w:lang w:val="en-US"/>
      </w:rPr>
    </w:pPr>
    <w:r>
      <w:rPr>
        <w:noProof/>
        <w:color w:val="4472C4" w:themeColor="accent1"/>
      </w:rPr>
      <mc:AlternateContent>
        <mc:Choice Requires="wps">
          <w:drawing>
            <wp:anchor distT="0" distB="0" distL="114300" distR="114300" simplePos="0" relativeHeight="251665408" behindDoc="0" locked="0" layoutInCell="1" allowOverlap="1" wp14:anchorId="7201B3F7" wp14:editId="4661FB33">
              <wp:simplePos x="0" y="0"/>
              <wp:positionH relativeFrom="page">
                <wp:align>center</wp:align>
              </wp:positionH>
              <wp:positionV relativeFrom="page">
                <wp:align>center</wp:align>
              </wp:positionV>
              <wp:extent cx="7364730" cy="9528810"/>
              <wp:effectExtent l="0" t="0" r="26670" b="26670"/>
              <wp:wrapNone/>
              <wp:docPr id="6" name="Ορθογώνιο 6"/>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1F414A9F" id="Ορθογώνιο 6" o:spid="_x0000_s1026" style="position:absolute;margin-left:0;margin-top:0;width:579.9pt;height:750.3pt;z-index:251665408;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" filled="f" strokecolor="#747070 [1614]" strokeweight="1.25pt">
              <w10:wrap anchorx="page" anchory="page"/>
            </v:rect>
          </w:pict>
        </mc:Fallback>
      </mc:AlternateContent>
    </w:r>
    <w:r w:rsidR="005727D3">
      <w:rPr>
        <w:color w:val="4472C4" w:themeColor="accent1"/>
        <w:lang w:val="en-US"/>
      </w:rPr>
      <w:t>4</w:t>
    </w:r>
    <w:r w:rsidRPr="00D726CF">
      <w:rPr>
        <w:color w:val="4472C4" w:themeColor="accent1"/>
        <w:vertAlign w:val="superscript"/>
      </w:rPr>
      <w:t>ο</w:t>
    </w:r>
    <w:r w:rsidRPr="005A5808">
      <w:rPr>
        <w:color w:val="4472C4" w:themeColor="accent1"/>
        <w:lang w:val="en-US"/>
      </w:rPr>
      <w:t xml:space="preserve"> </w:t>
    </w:r>
    <w:r>
      <w:rPr>
        <w:color w:val="4472C4" w:themeColor="accent1"/>
      </w:rPr>
      <w:t>Λήμμα</w:t>
    </w:r>
    <w:r w:rsidRPr="005A5808">
      <w:rPr>
        <w:color w:val="4472C4" w:themeColor="accent1"/>
        <w:lang w:val="en-US"/>
      </w:rPr>
      <w:t xml:space="preserve">: </w:t>
    </w:r>
    <w:r w:rsidR="005727D3">
      <w:rPr>
        <w:color w:val="4472C4" w:themeColor="accent1"/>
        <w:lang w:val="en-US"/>
      </w:rPr>
      <w:t>Amazon Rainforest</w:t>
    </w:r>
    <w:r>
      <w:rPr>
        <w:color w:val="4472C4" w:themeColor="accent1"/>
        <w:lang w:val="en-US"/>
      </w:rPr>
      <w:t xml:space="preserve"> </w:t>
    </w:r>
    <w:proofErr w:type="spellStart"/>
    <w:r>
      <w:rPr>
        <w:rFonts w:asciiTheme="majorHAnsi" w:eastAsiaTheme="majorEastAsia" w:hAnsiTheme="majorHAnsi" w:cstheme="majorBidi"/>
        <w:color w:val="4472C4" w:themeColor="accent1"/>
        <w:sz w:val="20"/>
        <w:szCs w:val="20"/>
      </w:rPr>
      <w:t>σελ</w:t>
    </w:r>
    <w:proofErr w:type="spellEnd"/>
    <w:r w:rsidRPr="005A5808">
      <w:rPr>
        <w:rFonts w:asciiTheme="majorHAnsi" w:eastAsiaTheme="majorEastAsia" w:hAnsiTheme="majorHAnsi" w:cstheme="majorBidi"/>
        <w:color w:val="4472C4" w:themeColor="accent1"/>
        <w:sz w:val="20"/>
        <w:szCs w:val="20"/>
        <w:lang w:val="en-US"/>
      </w:rPr>
      <w:t xml:space="preserve">. </w:t>
    </w:r>
    <w:r w:rsidR="00CC6428">
      <w:rPr>
        <w:rFonts w:asciiTheme="minorHAnsi" w:eastAsiaTheme="minorEastAsia" w:hAnsiTheme="minorHAnsi"/>
        <w:color w:val="4472C4" w:themeColor="accent1"/>
        <w:sz w:val="20"/>
        <w:szCs w:val="20"/>
        <w:lang w:val="en-US"/>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7D3" w:rsidRPr="00CC6428" w:rsidRDefault="005727D3">
    <w:pPr>
      <w:pStyle w:val="a6"/>
      <w:rPr>
        <w:lang w:val="en-US"/>
      </w:rPr>
    </w:pPr>
    <w:r>
      <w:rPr>
        <w:noProof/>
        <w:color w:val="4472C4" w:themeColor="accent1"/>
      </w:rPr>
      <mc:AlternateContent>
        <mc:Choice Requires="wps">
          <w:drawing>
            <wp:anchor distT="0" distB="0" distL="114300" distR="114300" simplePos="0" relativeHeight="251669504" behindDoc="0" locked="0" layoutInCell="1" allowOverlap="1" wp14:anchorId="2098AFDE" wp14:editId="1C9FA4AD">
              <wp:simplePos x="0" y="0"/>
              <wp:positionH relativeFrom="page">
                <wp:align>center</wp:align>
              </wp:positionH>
              <wp:positionV relativeFrom="page">
                <wp:align>center</wp:align>
              </wp:positionV>
              <wp:extent cx="7364730" cy="9528810"/>
              <wp:effectExtent l="0" t="0" r="26670" b="26670"/>
              <wp:wrapNone/>
              <wp:docPr id="8" name="Ορθογώνιο 8"/>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1D91A38F" id="Ορθογώνιο 8" o:spid="_x0000_s1026" style="position:absolute;margin-left:0;margin-top:0;width:579.9pt;height:750.3pt;z-index:25166950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" filled="f" strokecolor="#747070 [1614]" strokeweight="1.25pt">
              <w10:wrap anchorx="page" anchory="page"/>
            </v:rect>
          </w:pict>
        </mc:Fallback>
      </mc:AlternateContent>
    </w:r>
    <w:r>
      <w:rPr>
        <w:color w:val="4472C4" w:themeColor="accent1"/>
        <w:lang w:val="en-US"/>
      </w:rPr>
      <w:t>5</w:t>
    </w:r>
    <w:r w:rsidRPr="00D726CF">
      <w:rPr>
        <w:color w:val="4472C4" w:themeColor="accent1"/>
        <w:vertAlign w:val="superscript"/>
      </w:rPr>
      <w:t>ο</w:t>
    </w:r>
    <w:r w:rsidRPr="005A5808">
      <w:rPr>
        <w:color w:val="4472C4" w:themeColor="accent1"/>
        <w:lang w:val="en-US"/>
      </w:rPr>
      <w:t xml:space="preserve"> </w:t>
    </w:r>
    <w:r>
      <w:rPr>
        <w:color w:val="4472C4" w:themeColor="accent1"/>
      </w:rPr>
      <w:t>Λήμμα</w:t>
    </w:r>
    <w:r w:rsidRPr="005A5808">
      <w:rPr>
        <w:color w:val="4472C4" w:themeColor="accent1"/>
        <w:lang w:val="en-US"/>
      </w:rPr>
      <w:t xml:space="preserve">: </w:t>
    </w:r>
    <w:r>
      <w:rPr>
        <w:color w:val="4472C4" w:themeColor="accent1"/>
        <w:lang w:val="en-US"/>
      </w:rPr>
      <w:t xml:space="preserve">Arctic Ecology </w:t>
    </w:r>
    <w:proofErr w:type="spellStart"/>
    <w:r>
      <w:rPr>
        <w:rFonts w:asciiTheme="majorHAnsi" w:eastAsiaTheme="majorEastAsia" w:hAnsiTheme="majorHAnsi" w:cstheme="majorBidi"/>
        <w:color w:val="4472C4" w:themeColor="accent1"/>
        <w:sz w:val="20"/>
        <w:szCs w:val="20"/>
      </w:rPr>
      <w:t>σελ</w:t>
    </w:r>
    <w:proofErr w:type="spellEnd"/>
    <w:r w:rsidRPr="005A5808">
      <w:rPr>
        <w:rFonts w:asciiTheme="majorHAnsi" w:eastAsiaTheme="majorEastAsia" w:hAnsiTheme="majorHAnsi" w:cstheme="majorBidi"/>
        <w:color w:val="4472C4" w:themeColor="accent1"/>
        <w:sz w:val="20"/>
        <w:szCs w:val="20"/>
        <w:lang w:val="en-US"/>
      </w:rPr>
      <w:t xml:space="preserve">. </w:t>
    </w:r>
    <w:r w:rsidR="00CC6428">
      <w:rPr>
        <w:rFonts w:asciiTheme="minorHAnsi" w:eastAsiaTheme="minorEastAsia" w:hAnsiTheme="minorHAnsi"/>
        <w:color w:val="4472C4" w:themeColor="accent1"/>
        <w:sz w:val="20"/>
        <w:szCs w:val="20"/>
        <w:lang w:val="en-US"/>
      </w:rPr>
      <w:t>6</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7D3" w:rsidRPr="00CC6428" w:rsidRDefault="005727D3">
    <w:pPr>
      <w:pStyle w:val="a6"/>
    </w:pPr>
    <w:r>
      <w:rPr>
        <w:noProof/>
        <w:color w:val="4472C4" w:themeColor="accent1"/>
      </w:rPr>
      <mc:AlternateContent>
        <mc:Choice Requires="wps">
          <w:drawing>
            <wp:anchor distT="0" distB="0" distL="114300" distR="114300" simplePos="0" relativeHeight="251667456" behindDoc="0" locked="0" layoutInCell="1" allowOverlap="1" wp14:anchorId="7396DB17" wp14:editId="7D5FE9BA">
              <wp:simplePos x="0" y="0"/>
              <wp:positionH relativeFrom="page">
                <wp:align>center</wp:align>
              </wp:positionH>
              <wp:positionV relativeFrom="page">
                <wp:align>center</wp:align>
              </wp:positionV>
              <wp:extent cx="7364730" cy="9528810"/>
              <wp:effectExtent l="0" t="0" r="26670" b="26670"/>
              <wp:wrapNone/>
              <wp:docPr id="7" name="Ορθογώνιο 7"/>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1E8ADAE" id="Ορθογώνιο 7" o:spid="_x0000_s1026" style="position:absolute;margin-left:0;margin-top:0;width:579.9pt;height:750.3pt;z-index:251667456;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" filled="f" strokecolor="#747070 [1614]" strokeweight="1.25pt">
              <w10:wrap anchorx="page" anchory="page"/>
            </v:rect>
          </w:pict>
        </mc:Fallback>
      </mc:AlternateContent>
    </w:r>
    <w:r>
      <w:rPr>
        <w:color w:val="4472C4" w:themeColor="accent1"/>
      </w:rPr>
      <w:t>6</w:t>
    </w:r>
    <w:r w:rsidRPr="00D726CF">
      <w:rPr>
        <w:color w:val="4472C4" w:themeColor="accent1"/>
        <w:vertAlign w:val="superscript"/>
      </w:rPr>
      <w:t>ο</w:t>
    </w:r>
    <w:r w:rsidRPr="005727D3">
      <w:rPr>
        <w:color w:val="4472C4" w:themeColor="accent1"/>
      </w:rPr>
      <w:t xml:space="preserve"> </w:t>
    </w:r>
    <w:r>
      <w:rPr>
        <w:color w:val="4472C4" w:themeColor="accent1"/>
      </w:rPr>
      <w:t>Λήμμα</w:t>
    </w:r>
    <w:r w:rsidRPr="005727D3">
      <w:rPr>
        <w:color w:val="4472C4" w:themeColor="accent1"/>
      </w:rPr>
      <w:t xml:space="preserve">: </w:t>
    </w:r>
    <w:r>
      <w:rPr>
        <w:color w:val="4472C4" w:themeColor="accent1"/>
      </w:rPr>
      <w:t xml:space="preserve">Η Οικογένεια μου </w:t>
    </w:r>
    <w:r w:rsidRPr="005727D3">
      <w:rPr>
        <w:color w:val="4472C4" w:themeColor="accent1"/>
      </w:rPr>
      <w:t xml:space="preserve"> </w:t>
    </w:r>
    <w:r>
      <w:rPr>
        <w:rFonts w:asciiTheme="majorHAnsi" w:eastAsiaTheme="majorEastAsia" w:hAnsiTheme="majorHAnsi" w:cstheme="majorBidi"/>
        <w:color w:val="4472C4" w:themeColor="accent1"/>
        <w:sz w:val="20"/>
        <w:szCs w:val="20"/>
      </w:rPr>
      <w:t>σελ</w:t>
    </w:r>
    <w:r w:rsidRPr="005727D3">
      <w:rPr>
        <w:rFonts w:asciiTheme="majorHAnsi" w:eastAsiaTheme="majorEastAsia" w:hAnsiTheme="majorHAnsi" w:cstheme="majorBidi"/>
        <w:color w:val="4472C4" w:themeColor="accent1"/>
        <w:sz w:val="20"/>
        <w:szCs w:val="20"/>
      </w:rPr>
      <w:t xml:space="preserve">. </w:t>
    </w:r>
    <w:r w:rsidR="00CC6428" w:rsidRPr="00CC6428">
      <w:rPr>
        <w:rFonts w:asciiTheme="minorHAnsi" w:eastAsiaTheme="minorEastAsia" w:hAnsiTheme="minorHAnsi"/>
        <w:color w:val="4472C4" w:themeColor="accent1"/>
        <w:sz w:val="20"/>
        <w:szCs w:val="20"/>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3BBE" w:rsidRDefault="00593BBE" w:rsidP="00382E5A">
      <w:pPr>
        <w:spacing w:after="0" w:line="240" w:lineRule="auto"/>
      </w:pPr>
      <w:r>
        <w:separator/>
      </w:r>
    </w:p>
  </w:footnote>
  <w:footnote w:type="continuationSeparator" w:id="0">
    <w:p w:rsidR="00593BBE" w:rsidRDefault="00593BBE" w:rsidP="00382E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4D59" w:rsidRPr="00324D59" w:rsidRDefault="00324D59">
    <w:pPr>
      <w:pStyle w:val="a5"/>
      <w:rPr>
        <w:lang w:val="en-US"/>
      </w:rPr>
    </w:pPr>
    <w:r>
      <w:rPr>
        <w:lang w:val="en-US"/>
      </w:rPr>
      <w:t>Costa Concordia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6428" w:rsidRPr="00CC6428" w:rsidRDefault="00CC6428">
    <w:pPr>
      <w:pStyle w:val="a5"/>
      <w:rPr>
        <w:lang w:val="en-US"/>
      </w:rPr>
    </w:pPr>
    <w:r>
      <w:t>1</w:t>
    </w:r>
    <w:r w:rsidRPr="00CC6428">
      <w:rPr>
        <w:vertAlign w:val="superscript"/>
      </w:rPr>
      <w:t>ο</w:t>
    </w:r>
    <w:r>
      <w:t xml:space="preserve"> Λήμμα: </w:t>
    </w:r>
    <w:r>
      <w:rPr>
        <w:lang w:val="en-US"/>
      </w:rPr>
      <w:t>Ecology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2A7C" w:rsidRPr="00832A7C" w:rsidRDefault="005727D3">
    <w:pPr>
      <w:pStyle w:val="a5"/>
      <w:rPr>
        <w:lang w:val="en-US"/>
      </w:rPr>
    </w:pPr>
    <w:r>
      <w:t>2</w:t>
    </w:r>
    <w:r w:rsidRPr="005727D3">
      <w:rPr>
        <w:vertAlign w:val="superscript"/>
      </w:rPr>
      <w:t>ο</w:t>
    </w:r>
    <w:r>
      <w:t xml:space="preserve"> Λήμμα: </w:t>
    </w:r>
    <w:r w:rsidR="00832A7C">
      <w:rPr>
        <w:lang w:val="en-US"/>
      </w:rPr>
      <w:t>Earth Hour</w:t>
    </w:r>
  </w:p>
  <w:p w:rsidR="00832A7C" w:rsidRDefault="00832A7C">
    <w:pPr>
      <w:pStyle w:val="a5"/>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2A7C" w:rsidRPr="00832A7C" w:rsidRDefault="005727D3">
    <w:pPr>
      <w:pStyle w:val="a5"/>
      <w:rPr>
        <w:lang w:val="en-US"/>
      </w:rPr>
    </w:pPr>
    <w:r w:rsidRPr="005727D3">
      <w:rPr>
        <w:lang w:val="en-US"/>
      </w:rPr>
      <w:t>3</w:t>
    </w:r>
    <w:r w:rsidRPr="005727D3">
      <w:rPr>
        <w:vertAlign w:val="superscript"/>
      </w:rPr>
      <w:t>ο</w:t>
    </w:r>
    <w:r w:rsidRPr="005727D3">
      <w:rPr>
        <w:lang w:val="en-US"/>
      </w:rPr>
      <w:t xml:space="preserve"> </w:t>
    </w:r>
    <w:r>
      <w:t>Λήμμα</w:t>
    </w:r>
    <w:r w:rsidRPr="005727D3">
      <w:rPr>
        <w:lang w:val="en-US"/>
      </w:rPr>
      <w:t xml:space="preserve">: </w:t>
    </w:r>
    <w:r w:rsidR="00832A7C">
      <w:rPr>
        <w:lang w:val="en-US"/>
      </w:rPr>
      <w:t>Costa Concordia Disaster</w:t>
    </w:r>
  </w:p>
  <w:p w:rsidR="00832A7C" w:rsidRPr="005727D3" w:rsidRDefault="00832A7C">
    <w:pPr>
      <w:pStyle w:val="a5"/>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2A7C" w:rsidRPr="00832A7C" w:rsidRDefault="005727D3">
    <w:pPr>
      <w:pStyle w:val="a5"/>
      <w:rPr>
        <w:lang w:val="en-US"/>
      </w:rPr>
    </w:pPr>
    <w:r>
      <w:t>4</w:t>
    </w:r>
    <w:r w:rsidRPr="005727D3">
      <w:rPr>
        <w:vertAlign w:val="superscript"/>
      </w:rPr>
      <w:t>ο</w:t>
    </w:r>
    <w:r>
      <w:t xml:space="preserve"> Λήμμα: </w:t>
    </w:r>
    <w:r w:rsidR="00D726CF">
      <w:rPr>
        <w:lang w:val="en-US"/>
      </w:rPr>
      <w:t>Amazon Rainforest</w:t>
    </w:r>
  </w:p>
  <w:p w:rsidR="00832A7C" w:rsidRDefault="00832A7C">
    <w:pPr>
      <w:pStyle w:val="a5"/>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26CF" w:rsidRDefault="005727D3">
    <w:pPr>
      <w:pStyle w:val="a5"/>
    </w:pPr>
    <w:r>
      <w:t>5</w:t>
    </w:r>
    <w:r w:rsidRPr="005727D3">
      <w:rPr>
        <w:vertAlign w:val="superscript"/>
      </w:rPr>
      <w:t>ο</w:t>
    </w:r>
    <w:r>
      <w:t xml:space="preserve"> Λήμμα:</w:t>
    </w:r>
    <w:r w:rsidR="00D726CF" w:rsidRPr="00D726CF">
      <w:rPr>
        <w:lang w:val="en-US"/>
      </w:rPr>
      <w:t xml:space="preserve">Arctic </w:t>
    </w:r>
    <w:r w:rsidR="00D726CF">
      <w:rPr>
        <w:lang w:val="en-US"/>
      </w:rPr>
      <w:t>E</w:t>
    </w:r>
    <w:r w:rsidR="00D726CF" w:rsidRPr="00D726CF">
      <w:rPr>
        <w:lang w:val="en-US"/>
      </w:rPr>
      <w:t>cology</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26CF" w:rsidRPr="00D726CF" w:rsidRDefault="005727D3">
    <w:pPr>
      <w:pStyle w:val="a5"/>
    </w:pPr>
    <w:r>
      <w:t>6</w:t>
    </w:r>
    <w:r w:rsidRPr="005727D3">
      <w:rPr>
        <w:vertAlign w:val="superscript"/>
      </w:rPr>
      <w:t>ο</w:t>
    </w:r>
    <w:r>
      <w:t xml:space="preserve"> </w:t>
    </w:r>
    <w:proofErr w:type="spellStart"/>
    <w:r>
      <w:t>Λήμμα:</w:t>
    </w:r>
    <w:r w:rsidR="00D726CF">
      <w:t>Η</w:t>
    </w:r>
    <w:proofErr w:type="spellEnd"/>
    <w:r w:rsidR="00D726CF">
      <w:t xml:space="preserve"> Οικογένεια μου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A66F2E"/>
    <w:multiLevelType w:val="hybridMultilevel"/>
    <w:tmpl w:val="1D803EFC"/>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lias theologos">
    <w15:presenceInfo w15:providerId="Windows Live" w15:userId="89356f80bf2ea7b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6FC"/>
    <w:rsid w:val="00124E6E"/>
    <w:rsid w:val="00247B62"/>
    <w:rsid w:val="002958C3"/>
    <w:rsid w:val="002A6674"/>
    <w:rsid w:val="00301D15"/>
    <w:rsid w:val="00324D59"/>
    <w:rsid w:val="00382E5A"/>
    <w:rsid w:val="003E705B"/>
    <w:rsid w:val="0046628D"/>
    <w:rsid w:val="004A7D07"/>
    <w:rsid w:val="00510E23"/>
    <w:rsid w:val="005727D3"/>
    <w:rsid w:val="00593BBE"/>
    <w:rsid w:val="005A5808"/>
    <w:rsid w:val="006A6ED0"/>
    <w:rsid w:val="00832A7C"/>
    <w:rsid w:val="008636FC"/>
    <w:rsid w:val="00866420"/>
    <w:rsid w:val="008C3755"/>
    <w:rsid w:val="009852F1"/>
    <w:rsid w:val="009D4710"/>
    <w:rsid w:val="00A20517"/>
    <w:rsid w:val="00AA39D6"/>
    <w:rsid w:val="00B32138"/>
    <w:rsid w:val="00CC6428"/>
    <w:rsid w:val="00D11C4C"/>
    <w:rsid w:val="00D726CF"/>
    <w:rsid w:val="00D946A6"/>
    <w:rsid w:val="00DF7C59"/>
    <w:rsid w:val="00E21F68"/>
    <w:rsid w:val="00EB7C0C"/>
    <w:rsid w:val="00FA74F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5D1E97"/>
  <w15:chartTrackingRefBased/>
  <w15:docId w15:val="{C8BED984-73BD-41C6-9167-EAEEB5714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47B62"/>
    <w:rPr>
      <w:rFonts w:ascii="Times New Roman" w:hAnsi="Times New Roman"/>
    </w:rPr>
  </w:style>
  <w:style w:type="paragraph" w:styleId="1">
    <w:name w:val="heading 1"/>
    <w:basedOn w:val="a"/>
    <w:next w:val="a"/>
    <w:link w:val="1Char"/>
    <w:uiPriority w:val="9"/>
    <w:qFormat/>
    <w:rsid w:val="008636FC"/>
    <w:pPr>
      <w:keepNext/>
      <w:keepLines/>
      <w:spacing w:after="380"/>
      <w:outlineLvl w:val="0"/>
    </w:pPr>
    <w:rPr>
      <w:rFonts w:ascii="Arial" w:eastAsiaTheme="majorEastAsia" w:hAnsi="Arial" w:cstheme="majorBidi"/>
      <w:color w:val="FF0000"/>
      <w:sz w:val="34"/>
      <w:szCs w:val="32"/>
    </w:rPr>
  </w:style>
  <w:style w:type="paragraph" w:styleId="2">
    <w:name w:val="heading 2"/>
    <w:basedOn w:val="a"/>
    <w:next w:val="a"/>
    <w:link w:val="2Char"/>
    <w:uiPriority w:val="9"/>
    <w:unhideWhenUsed/>
    <w:qFormat/>
    <w:rsid w:val="008636F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636FC"/>
    <w:rPr>
      <w:rFonts w:ascii="Arial" w:eastAsiaTheme="majorEastAsia" w:hAnsi="Arial" w:cstheme="majorBidi"/>
      <w:color w:val="FF0000"/>
      <w:sz w:val="34"/>
      <w:szCs w:val="32"/>
    </w:rPr>
  </w:style>
  <w:style w:type="character" w:customStyle="1" w:styleId="2Char">
    <w:name w:val="Επικεφαλίδα 2 Char"/>
    <w:basedOn w:val="a0"/>
    <w:link w:val="2"/>
    <w:uiPriority w:val="9"/>
    <w:rsid w:val="008636FC"/>
    <w:rPr>
      <w:rFonts w:asciiTheme="majorHAnsi" w:eastAsiaTheme="majorEastAsia" w:hAnsiTheme="majorHAnsi" w:cstheme="majorBidi"/>
      <w:color w:val="2F5496" w:themeColor="accent1" w:themeShade="BF"/>
      <w:sz w:val="26"/>
      <w:szCs w:val="26"/>
    </w:rPr>
  </w:style>
  <w:style w:type="table" w:styleId="a3">
    <w:name w:val="Table Grid"/>
    <w:basedOn w:val="a1"/>
    <w:uiPriority w:val="39"/>
    <w:rsid w:val="00D11C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Char"/>
    <w:uiPriority w:val="99"/>
    <w:semiHidden/>
    <w:unhideWhenUsed/>
    <w:rsid w:val="00AA39D6"/>
    <w:pPr>
      <w:spacing w:after="0" w:line="240" w:lineRule="auto"/>
    </w:pPr>
    <w:rPr>
      <w:rFonts w:ascii="Segoe UI" w:hAnsi="Segoe UI" w:cs="Segoe UI"/>
      <w:sz w:val="18"/>
      <w:szCs w:val="18"/>
    </w:rPr>
  </w:style>
  <w:style w:type="character" w:customStyle="1" w:styleId="Char">
    <w:name w:val="Κείμενο πλαισίου Char"/>
    <w:basedOn w:val="a0"/>
    <w:link w:val="a4"/>
    <w:uiPriority w:val="99"/>
    <w:semiHidden/>
    <w:rsid w:val="00AA39D6"/>
    <w:rPr>
      <w:rFonts w:ascii="Segoe UI" w:hAnsi="Segoe UI" w:cs="Segoe UI"/>
      <w:sz w:val="18"/>
      <w:szCs w:val="18"/>
    </w:rPr>
  </w:style>
  <w:style w:type="paragraph" w:styleId="a5">
    <w:name w:val="header"/>
    <w:basedOn w:val="a"/>
    <w:link w:val="Char0"/>
    <w:uiPriority w:val="99"/>
    <w:unhideWhenUsed/>
    <w:rsid w:val="00382E5A"/>
    <w:pPr>
      <w:tabs>
        <w:tab w:val="center" w:pos="4153"/>
        <w:tab w:val="right" w:pos="8306"/>
      </w:tabs>
      <w:spacing w:after="0" w:line="240" w:lineRule="auto"/>
    </w:pPr>
  </w:style>
  <w:style w:type="character" w:customStyle="1" w:styleId="Char0">
    <w:name w:val="Κεφαλίδα Char"/>
    <w:basedOn w:val="a0"/>
    <w:link w:val="a5"/>
    <w:uiPriority w:val="99"/>
    <w:rsid w:val="00382E5A"/>
    <w:rPr>
      <w:rFonts w:ascii="Times New Roman" w:hAnsi="Times New Roman"/>
    </w:rPr>
  </w:style>
  <w:style w:type="paragraph" w:styleId="a6">
    <w:name w:val="footer"/>
    <w:basedOn w:val="a"/>
    <w:link w:val="Char1"/>
    <w:uiPriority w:val="99"/>
    <w:unhideWhenUsed/>
    <w:rsid w:val="00382E5A"/>
    <w:pPr>
      <w:tabs>
        <w:tab w:val="center" w:pos="4153"/>
        <w:tab w:val="right" w:pos="8306"/>
      </w:tabs>
      <w:spacing w:after="0" w:line="240" w:lineRule="auto"/>
    </w:pPr>
  </w:style>
  <w:style w:type="character" w:customStyle="1" w:styleId="Char1">
    <w:name w:val="Υποσέλιδο Char"/>
    <w:basedOn w:val="a0"/>
    <w:link w:val="a6"/>
    <w:uiPriority w:val="99"/>
    <w:rsid w:val="00382E5A"/>
    <w:rPr>
      <w:rFonts w:ascii="Times New Roman" w:hAnsi="Times New Roman"/>
    </w:rPr>
  </w:style>
  <w:style w:type="paragraph" w:styleId="a7">
    <w:name w:val="TOC Heading"/>
    <w:basedOn w:val="1"/>
    <w:next w:val="a"/>
    <w:uiPriority w:val="39"/>
    <w:unhideWhenUsed/>
    <w:qFormat/>
    <w:rsid w:val="00510E23"/>
    <w:pPr>
      <w:spacing w:before="240" w:after="0"/>
      <w:outlineLvl w:val="9"/>
    </w:pPr>
    <w:rPr>
      <w:rFonts w:asciiTheme="majorHAnsi" w:hAnsiTheme="majorHAnsi"/>
      <w:color w:val="2F5496" w:themeColor="accent1" w:themeShade="BF"/>
      <w:sz w:val="32"/>
      <w:lang w:eastAsia="el-GR"/>
    </w:rPr>
  </w:style>
  <w:style w:type="paragraph" w:styleId="10">
    <w:name w:val="toc 1"/>
    <w:basedOn w:val="a"/>
    <w:next w:val="a"/>
    <w:autoRedefine/>
    <w:uiPriority w:val="39"/>
    <w:unhideWhenUsed/>
    <w:rsid w:val="00510E23"/>
    <w:pPr>
      <w:spacing w:after="100"/>
    </w:pPr>
  </w:style>
  <w:style w:type="paragraph" w:styleId="20">
    <w:name w:val="toc 2"/>
    <w:basedOn w:val="a"/>
    <w:next w:val="a"/>
    <w:autoRedefine/>
    <w:uiPriority w:val="39"/>
    <w:unhideWhenUsed/>
    <w:rsid w:val="00510E23"/>
    <w:pPr>
      <w:spacing w:after="100"/>
      <w:ind w:left="220"/>
    </w:pPr>
  </w:style>
  <w:style w:type="character" w:styleId="-">
    <w:name w:val="Hyperlink"/>
    <w:basedOn w:val="a0"/>
    <w:uiPriority w:val="99"/>
    <w:unhideWhenUsed/>
    <w:rsid w:val="00510E23"/>
    <w:rPr>
      <w:color w:val="0563C1" w:themeColor="hyperlink"/>
      <w:u w:val="single"/>
    </w:rPr>
  </w:style>
  <w:style w:type="paragraph" w:styleId="a8">
    <w:name w:val="No Spacing"/>
    <w:link w:val="Char2"/>
    <w:uiPriority w:val="1"/>
    <w:qFormat/>
    <w:rsid w:val="005727D3"/>
    <w:pPr>
      <w:spacing w:after="0" w:line="240" w:lineRule="auto"/>
    </w:pPr>
    <w:rPr>
      <w:rFonts w:eastAsiaTheme="minorEastAsia"/>
      <w:lang w:eastAsia="el-GR"/>
    </w:rPr>
  </w:style>
  <w:style w:type="character" w:customStyle="1" w:styleId="Char2">
    <w:name w:val="Χωρίς διάστιχο Char"/>
    <w:basedOn w:val="a0"/>
    <w:link w:val="a8"/>
    <w:uiPriority w:val="1"/>
    <w:rsid w:val="005727D3"/>
    <w:rPr>
      <w:rFonts w:eastAsiaTheme="minorEastAsia"/>
      <w:lang w:eastAsia="el-GR"/>
    </w:rPr>
  </w:style>
  <w:style w:type="paragraph" w:styleId="a9">
    <w:name w:val="List Paragraph"/>
    <w:basedOn w:val="a"/>
    <w:uiPriority w:val="34"/>
    <w:qFormat/>
    <w:rsid w:val="002958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26" Type="http://schemas.microsoft.com/office/2007/relationships/diagramDrawing" Target="diagrams/drawing1.xml"/><Relationship Id="rId3" Type="http://schemas.openxmlformats.org/officeDocument/2006/relationships/numbering" Target="numbering.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1.gif"/><Relationship Id="rId25" Type="http://schemas.openxmlformats.org/officeDocument/2006/relationships/diagramColors" Target="diagrams/colors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diagramLayout" Target="diagrams/layout1.xml"/><Relationship Id="rId28" Type="http://schemas.openxmlformats.org/officeDocument/2006/relationships/footer" Target="footer7.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diagramData" Target="diagrams/data1.xml"/><Relationship Id="rId27" Type="http://schemas.openxmlformats.org/officeDocument/2006/relationships/header" Target="header7.xml"/><Relationship Id="rId30" Type="http://schemas.microsoft.com/office/2011/relationships/people" Target="peop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D7AF940-2B46-48E8-A5D9-A207694BD73C}"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l-GR"/>
        </a:p>
      </dgm:t>
    </dgm:pt>
    <dgm:pt modelId="{8A8C5560-EACB-49DC-9D75-F2FE748BE1EF}" type="asst">
      <dgm:prSet phldrT="[Κείμενο]"/>
      <dgm:spPr/>
      <dgm:t>
        <a:bodyPr/>
        <a:lstStyle/>
        <a:p>
          <a:r>
            <a:rPr lang="el-GR"/>
            <a:t>Ηλίας</a:t>
          </a:r>
        </a:p>
      </dgm:t>
    </dgm:pt>
    <dgm:pt modelId="{7B84F94C-9D74-4E7C-8DE1-65A7EB15B58A}" type="parTrans" cxnId="{18ACB132-FE94-42F2-97BB-06D415523B54}">
      <dgm:prSet/>
      <dgm:spPr/>
      <dgm:t>
        <a:bodyPr/>
        <a:lstStyle/>
        <a:p>
          <a:endParaRPr lang="el-GR"/>
        </a:p>
      </dgm:t>
    </dgm:pt>
    <dgm:pt modelId="{08F6DFAD-3335-49E7-93D6-959F5FA52D2D}" type="sibTrans" cxnId="{18ACB132-FE94-42F2-97BB-06D415523B54}">
      <dgm:prSet/>
      <dgm:spPr/>
      <dgm:t>
        <a:bodyPr/>
        <a:lstStyle/>
        <a:p>
          <a:endParaRPr lang="el-GR"/>
        </a:p>
      </dgm:t>
    </dgm:pt>
    <dgm:pt modelId="{64A806AA-EBEB-47EF-8EC9-23D009B54845}">
      <dgm:prSet phldrT="[Κείμενο]" custT="1"/>
      <dgm:spPr/>
      <dgm:t>
        <a:bodyPr/>
        <a:lstStyle/>
        <a:p>
          <a:r>
            <a:rPr lang="el-GR" sz="1800"/>
            <a:t>Τρύφων</a:t>
          </a:r>
        </a:p>
      </dgm:t>
    </dgm:pt>
    <dgm:pt modelId="{78253619-E139-491C-8B8D-03138F41CF38}" type="parTrans" cxnId="{974EB5E9-A06B-426A-BEB7-2D14380646E5}">
      <dgm:prSet/>
      <dgm:spPr/>
      <dgm:t>
        <a:bodyPr/>
        <a:lstStyle/>
        <a:p>
          <a:endParaRPr lang="el-GR"/>
        </a:p>
      </dgm:t>
    </dgm:pt>
    <dgm:pt modelId="{36428E6C-9E44-4A56-A9EB-9C1331750CA2}" type="sibTrans" cxnId="{974EB5E9-A06B-426A-BEB7-2D14380646E5}">
      <dgm:prSet/>
      <dgm:spPr/>
      <dgm:t>
        <a:bodyPr/>
        <a:lstStyle/>
        <a:p>
          <a:endParaRPr lang="el-GR"/>
        </a:p>
      </dgm:t>
    </dgm:pt>
    <dgm:pt modelId="{A7F71FDF-6D91-465C-9E04-EA59D7B740F6}">
      <dgm:prSet phldrT="[Κείμενο]" custT="1"/>
      <dgm:spPr/>
      <dgm:t>
        <a:bodyPr/>
        <a:lstStyle/>
        <a:p>
          <a:r>
            <a:rPr lang="el-GR" sz="1800"/>
            <a:t>Χρύσα</a:t>
          </a:r>
        </a:p>
      </dgm:t>
    </dgm:pt>
    <dgm:pt modelId="{8F248619-D32C-4778-8BB6-CB2F845C7269}" type="parTrans" cxnId="{D6B07DE2-29F5-4E21-8F1B-62470D78C4D8}">
      <dgm:prSet/>
      <dgm:spPr/>
      <dgm:t>
        <a:bodyPr/>
        <a:lstStyle/>
        <a:p>
          <a:endParaRPr lang="el-GR"/>
        </a:p>
      </dgm:t>
    </dgm:pt>
    <dgm:pt modelId="{AE0DA500-447F-42CE-95F0-4154B9718258}" type="sibTrans" cxnId="{D6B07DE2-29F5-4E21-8F1B-62470D78C4D8}">
      <dgm:prSet/>
      <dgm:spPr/>
      <dgm:t>
        <a:bodyPr/>
        <a:lstStyle/>
        <a:p>
          <a:endParaRPr lang="el-GR"/>
        </a:p>
      </dgm:t>
    </dgm:pt>
    <dgm:pt modelId="{F8284850-23DF-49F4-8942-F002E7155B02}">
      <dgm:prSet/>
      <dgm:spPr/>
      <dgm:t>
        <a:bodyPr/>
        <a:lstStyle/>
        <a:p>
          <a:r>
            <a:rPr lang="el-GR"/>
            <a:t>Λελουδω</a:t>
          </a:r>
        </a:p>
      </dgm:t>
    </dgm:pt>
    <dgm:pt modelId="{74D7C707-05B1-4AFC-95AF-67C6B2622692}" type="parTrans" cxnId="{900FB08F-1C0D-46EE-87DF-C3DE6DDAF717}">
      <dgm:prSet/>
      <dgm:spPr/>
      <dgm:t>
        <a:bodyPr/>
        <a:lstStyle/>
        <a:p>
          <a:endParaRPr lang="el-GR"/>
        </a:p>
      </dgm:t>
    </dgm:pt>
    <dgm:pt modelId="{AF45A994-7E71-41F7-A2B3-B574CC22266B}" type="sibTrans" cxnId="{900FB08F-1C0D-46EE-87DF-C3DE6DDAF717}">
      <dgm:prSet/>
      <dgm:spPr/>
      <dgm:t>
        <a:bodyPr/>
        <a:lstStyle/>
        <a:p>
          <a:endParaRPr lang="el-GR"/>
        </a:p>
      </dgm:t>
    </dgm:pt>
    <dgm:pt modelId="{D3063247-BEB7-43FB-AE0A-C41ADC64B0F6}">
      <dgm:prSet/>
      <dgm:spPr/>
      <dgm:t>
        <a:bodyPr/>
        <a:lstStyle/>
        <a:p>
          <a:r>
            <a:rPr lang="el-GR"/>
            <a:t>Ηλίας</a:t>
          </a:r>
        </a:p>
      </dgm:t>
    </dgm:pt>
    <dgm:pt modelId="{3F767DCC-61D1-459E-953D-B4A8CDB850F9}" type="parTrans" cxnId="{FE6778D2-6F17-4790-A731-15462298E4E0}">
      <dgm:prSet/>
      <dgm:spPr/>
      <dgm:t>
        <a:bodyPr/>
        <a:lstStyle/>
        <a:p>
          <a:endParaRPr lang="el-GR"/>
        </a:p>
      </dgm:t>
    </dgm:pt>
    <dgm:pt modelId="{E3346CA1-CBD7-400B-B00E-3D043C6DB272}" type="sibTrans" cxnId="{FE6778D2-6F17-4790-A731-15462298E4E0}">
      <dgm:prSet/>
      <dgm:spPr/>
      <dgm:t>
        <a:bodyPr/>
        <a:lstStyle/>
        <a:p>
          <a:endParaRPr lang="el-GR"/>
        </a:p>
      </dgm:t>
    </dgm:pt>
    <dgm:pt modelId="{437F451B-6DFE-4054-85C8-06C1AE302777}">
      <dgm:prSet/>
      <dgm:spPr/>
      <dgm:t>
        <a:bodyPr/>
        <a:lstStyle/>
        <a:p>
          <a:r>
            <a:rPr lang="el-GR"/>
            <a:t>Βάια</a:t>
          </a:r>
        </a:p>
      </dgm:t>
    </dgm:pt>
    <dgm:pt modelId="{66A06C08-EF28-4A7B-A60A-43C9A7445899}" type="parTrans" cxnId="{6E489D6A-E95F-45EA-891E-2070AAC1B2E7}">
      <dgm:prSet/>
      <dgm:spPr/>
      <dgm:t>
        <a:bodyPr/>
        <a:lstStyle/>
        <a:p>
          <a:endParaRPr lang="el-GR"/>
        </a:p>
      </dgm:t>
    </dgm:pt>
    <dgm:pt modelId="{6A18A360-7DE1-43CD-8C07-4057F9F85BDB}" type="sibTrans" cxnId="{6E489D6A-E95F-45EA-891E-2070AAC1B2E7}">
      <dgm:prSet/>
      <dgm:spPr/>
      <dgm:t>
        <a:bodyPr/>
        <a:lstStyle/>
        <a:p>
          <a:endParaRPr lang="el-GR"/>
        </a:p>
      </dgm:t>
    </dgm:pt>
    <dgm:pt modelId="{7D2DE01E-A88F-4385-AFB4-DE41D5E33784}">
      <dgm:prSet/>
      <dgm:spPr/>
      <dgm:t>
        <a:bodyPr/>
        <a:lstStyle/>
        <a:p>
          <a:r>
            <a:rPr lang="el-GR"/>
            <a:t>Θωμάς</a:t>
          </a:r>
        </a:p>
      </dgm:t>
    </dgm:pt>
    <dgm:pt modelId="{E44D94E9-5C5F-4CAE-A2BD-37896D32E9E1}" type="parTrans" cxnId="{A0454407-6399-479A-9664-A43582249D74}">
      <dgm:prSet/>
      <dgm:spPr/>
      <dgm:t>
        <a:bodyPr/>
        <a:lstStyle/>
        <a:p>
          <a:endParaRPr lang="el-GR"/>
        </a:p>
      </dgm:t>
    </dgm:pt>
    <dgm:pt modelId="{54A638C7-6343-416C-BD74-E3C2A8A794C7}" type="sibTrans" cxnId="{A0454407-6399-479A-9664-A43582249D74}">
      <dgm:prSet/>
      <dgm:spPr/>
      <dgm:t>
        <a:bodyPr/>
        <a:lstStyle/>
        <a:p>
          <a:endParaRPr lang="el-GR"/>
        </a:p>
      </dgm:t>
    </dgm:pt>
    <dgm:pt modelId="{45603261-5F5A-4725-AE57-5B1F2CD1974F}">
      <dgm:prSet/>
      <dgm:spPr/>
      <dgm:t>
        <a:bodyPr/>
        <a:lstStyle/>
        <a:p>
          <a:r>
            <a:rPr lang="el-GR"/>
            <a:t>Ειρήνη</a:t>
          </a:r>
        </a:p>
      </dgm:t>
    </dgm:pt>
    <dgm:pt modelId="{72036B60-FB9B-4850-B3D4-8317EECFC907}" type="parTrans" cxnId="{E11F9409-B321-4A48-B553-8CAA9AA3A997}">
      <dgm:prSet/>
      <dgm:spPr/>
      <dgm:t>
        <a:bodyPr/>
        <a:lstStyle/>
        <a:p>
          <a:endParaRPr lang="el-GR"/>
        </a:p>
      </dgm:t>
    </dgm:pt>
    <dgm:pt modelId="{3BEA38E0-7CEA-4575-80A5-704E2C0DFCC4}" type="sibTrans" cxnId="{E11F9409-B321-4A48-B553-8CAA9AA3A997}">
      <dgm:prSet/>
      <dgm:spPr/>
      <dgm:t>
        <a:bodyPr/>
        <a:lstStyle/>
        <a:p>
          <a:endParaRPr lang="el-GR"/>
        </a:p>
      </dgm:t>
    </dgm:pt>
    <dgm:pt modelId="{BB4E0FDC-69F8-43B4-A62A-44B6BB6C3BA3}" type="pres">
      <dgm:prSet presAssocID="{AD7AF940-2B46-48E8-A5D9-A207694BD73C}" presName="hierChild1" presStyleCnt="0">
        <dgm:presLayoutVars>
          <dgm:orgChart val="1"/>
          <dgm:chPref val="1"/>
          <dgm:dir/>
          <dgm:animOne val="branch"/>
          <dgm:animLvl val="lvl"/>
          <dgm:resizeHandles/>
        </dgm:presLayoutVars>
      </dgm:prSet>
      <dgm:spPr/>
    </dgm:pt>
    <dgm:pt modelId="{2259DBA1-C6C1-40D2-90D5-2C333E9F97F6}" type="pres">
      <dgm:prSet presAssocID="{8A8C5560-EACB-49DC-9D75-F2FE748BE1EF}" presName="hierRoot1" presStyleCnt="0">
        <dgm:presLayoutVars>
          <dgm:hierBranch val="init"/>
        </dgm:presLayoutVars>
      </dgm:prSet>
      <dgm:spPr/>
    </dgm:pt>
    <dgm:pt modelId="{55A9F068-34D7-427A-A524-3C0B77400FD5}" type="pres">
      <dgm:prSet presAssocID="{8A8C5560-EACB-49DC-9D75-F2FE748BE1EF}" presName="rootComposite1" presStyleCnt="0"/>
      <dgm:spPr/>
    </dgm:pt>
    <dgm:pt modelId="{ECAC5B85-1E96-4C79-A09F-09FF69387934}" type="pres">
      <dgm:prSet presAssocID="{8A8C5560-EACB-49DC-9D75-F2FE748BE1EF}" presName="rootText1" presStyleLbl="node0" presStyleIdx="0" presStyleCnt="2" custScaleX="56851" custScaleY="22016" custLinFactNeighborX="37835" custLinFactNeighborY="-20">
        <dgm:presLayoutVars>
          <dgm:chPref val="3"/>
        </dgm:presLayoutVars>
      </dgm:prSet>
      <dgm:spPr/>
    </dgm:pt>
    <dgm:pt modelId="{F267690A-EF10-4D00-A627-B7496C1C8C16}" type="pres">
      <dgm:prSet presAssocID="{8A8C5560-EACB-49DC-9D75-F2FE748BE1EF}" presName="rootConnector1" presStyleLbl="asst0" presStyleIdx="0" presStyleCnt="0"/>
      <dgm:spPr/>
    </dgm:pt>
    <dgm:pt modelId="{ECC1587D-FEC4-40E0-9F41-DE9ED605A147}" type="pres">
      <dgm:prSet presAssocID="{8A8C5560-EACB-49DC-9D75-F2FE748BE1EF}" presName="hierChild2" presStyleCnt="0"/>
      <dgm:spPr/>
    </dgm:pt>
    <dgm:pt modelId="{6390490E-85A0-4E12-996A-E6D53BDE18C8}" type="pres">
      <dgm:prSet presAssocID="{8A8C5560-EACB-49DC-9D75-F2FE748BE1EF}" presName="hierChild3" presStyleCnt="0"/>
      <dgm:spPr/>
    </dgm:pt>
    <dgm:pt modelId="{ADEB4A3B-C5FF-41F1-8C32-B0F23180285E}" type="pres">
      <dgm:prSet presAssocID="{45603261-5F5A-4725-AE57-5B1F2CD1974F}" presName="hierRoot1" presStyleCnt="0">
        <dgm:presLayoutVars>
          <dgm:hierBranch val="init"/>
        </dgm:presLayoutVars>
      </dgm:prSet>
      <dgm:spPr/>
    </dgm:pt>
    <dgm:pt modelId="{6AE5E1CA-F481-467D-AB2F-D0EEA161B371}" type="pres">
      <dgm:prSet presAssocID="{45603261-5F5A-4725-AE57-5B1F2CD1974F}" presName="rootComposite1" presStyleCnt="0"/>
      <dgm:spPr/>
    </dgm:pt>
    <dgm:pt modelId="{FF513865-69D1-4625-90A9-52E3FA0068C0}" type="pres">
      <dgm:prSet presAssocID="{45603261-5F5A-4725-AE57-5B1F2CD1974F}" presName="rootText1" presStyleLbl="node0" presStyleIdx="1" presStyleCnt="2" custScaleX="56653" custScaleY="20854" custLinFactNeighborX="20239" custLinFactNeighborY="-113">
        <dgm:presLayoutVars>
          <dgm:chPref val="3"/>
        </dgm:presLayoutVars>
      </dgm:prSet>
      <dgm:spPr/>
    </dgm:pt>
    <dgm:pt modelId="{C1F1B2A2-FA59-470B-A4BC-EE0BB6EDD1AC}" type="pres">
      <dgm:prSet presAssocID="{45603261-5F5A-4725-AE57-5B1F2CD1974F}" presName="rootConnector1" presStyleLbl="node1" presStyleIdx="0" presStyleCnt="0"/>
      <dgm:spPr/>
    </dgm:pt>
    <dgm:pt modelId="{460A03FB-040F-4382-A989-98CECE774BFF}" type="pres">
      <dgm:prSet presAssocID="{45603261-5F5A-4725-AE57-5B1F2CD1974F}" presName="hierChild2" presStyleCnt="0"/>
      <dgm:spPr/>
    </dgm:pt>
    <dgm:pt modelId="{6D818E3A-8ABD-4171-8975-075ACCB9327E}" type="pres">
      <dgm:prSet presAssocID="{78253619-E139-491C-8B8D-03138F41CF38}" presName="Name37" presStyleLbl="parChTrans1D2" presStyleIdx="0" presStyleCnt="2"/>
      <dgm:spPr/>
    </dgm:pt>
    <dgm:pt modelId="{3649D381-A687-4F13-A953-FBCC6C28743C}" type="pres">
      <dgm:prSet presAssocID="{64A806AA-EBEB-47EF-8EC9-23D009B54845}" presName="hierRoot2" presStyleCnt="0">
        <dgm:presLayoutVars>
          <dgm:hierBranch val="init"/>
        </dgm:presLayoutVars>
      </dgm:prSet>
      <dgm:spPr/>
    </dgm:pt>
    <dgm:pt modelId="{54FE8339-AF6C-4387-994A-E47A16EBEDC6}" type="pres">
      <dgm:prSet presAssocID="{64A806AA-EBEB-47EF-8EC9-23D009B54845}" presName="rootComposite" presStyleCnt="0"/>
      <dgm:spPr/>
    </dgm:pt>
    <dgm:pt modelId="{301549F3-7E6B-45CC-B82B-DF3C409394CA}" type="pres">
      <dgm:prSet presAssocID="{64A806AA-EBEB-47EF-8EC9-23D009B54845}" presName="rootText" presStyleLbl="node2" presStyleIdx="0" presStyleCnt="2" custScaleX="63436" custScaleY="37708">
        <dgm:presLayoutVars>
          <dgm:chPref val="3"/>
        </dgm:presLayoutVars>
      </dgm:prSet>
      <dgm:spPr/>
    </dgm:pt>
    <dgm:pt modelId="{FB9E325B-EEF1-4FE6-8642-83FDCCD70938}" type="pres">
      <dgm:prSet presAssocID="{64A806AA-EBEB-47EF-8EC9-23D009B54845}" presName="rootConnector" presStyleLbl="node2" presStyleIdx="0" presStyleCnt="2"/>
      <dgm:spPr/>
    </dgm:pt>
    <dgm:pt modelId="{C8D10679-1388-4AB0-A26D-93D4DA8A9DB3}" type="pres">
      <dgm:prSet presAssocID="{64A806AA-EBEB-47EF-8EC9-23D009B54845}" presName="hierChild4" presStyleCnt="0"/>
      <dgm:spPr/>
    </dgm:pt>
    <dgm:pt modelId="{E21A9924-6F07-49FD-8776-A66A6A3240C0}" type="pres">
      <dgm:prSet presAssocID="{74D7C707-05B1-4AFC-95AF-67C6B2622692}" presName="Name37" presStyleLbl="parChTrans1D3" presStyleIdx="0" presStyleCnt="4"/>
      <dgm:spPr/>
    </dgm:pt>
    <dgm:pt modelId="{17AB7956-E295-48FC-AFAD-A76350468C96}" type="pres">
      <dgm:prSet presAssocID="{F8284850-23DF-49F4-8942-F002E7155B02}" presName="hierRoot2" presStyleCnt="0">
        <dgm:presLayoutVars>
          <dgm:hierBranch val="init"/>
        </dgm:presLayoutVars>
      </dgm:prSet>
      <dgm:spPr/>
    </dgm:pt>
    <dgm:pt modelId="{CB601CE0-0B4D-41F6-8170-E0E31B6C4E62}" type="pres">
      <dgm:prSet presAssocID="{F8284850-23DF-49F4-8942-F002E7155B02}" presName="rootComposite" presStyleCnt="0"/>
      <dgm:spPr/>
    </dgm:pt>
    <dgm:pt modelId="{7EC9D72C-D836-41A9-B808-2E39D10E65F9}" type="pres">
      <dgm:prSet presAssocID="{F8284850-23DF-49F4-8942-F002E7155B02}" presName="rootText" presStyleLbl="node3" presStyleIdx="0" presStyleCnt="4" custScaleX="45329" custScaleY="33959" custLinFactNeighborY="898">
        <dgm:presLayoutVars>
          <dgm:chPref val="3"/>
        </dgm:presLayoutVars>
      </dgm:prSet>
      <dgm:spPr/>
    </dgm:pt>
    <dgm:pt modelId="{9F1BC95F-3C7D-401E-994F-66FA0D45EEF1}" type="pres">
      <dgm:prSet presAssocID="{F8284850-23DF-49F4-8942-F002E7155B02}" presName="rootConnector" presStyleLbl="node3" presStyleIdx="0" presStyleCnt="4"/>
      <dgm:spPr/>
    </dgm:pt>
    <dgm:pt modelId="{50DC6327-2284-4DFC-BF15-790C01EB1C9B}" type="pres">
      <dgm:prSet presAssocID="{F8284850-23DF-49F4-8942-F002E7155B02}" presName="hierChild4" presStyleCnt="0"/>
      <dgm:spPr/>
    </dgm:pt>
    <dgm:pt modelId="{2539BC1E-6730-451B-A188-750A41A0BA1B}" type="pres">
      <dgm:prSet presAssocID="{F8284850-23DF-49F4-8942-F002E7155B02}" presName="hierChild5" presStyleCnt="0"/>
      <dgm:spPr/>
    </dgm:pt>
    <dgm:pt modelId="{0742C923-6029-4747-8B99-32B8C0805420}" type="pres">
      <dgm:prSet presAssocID="{3F767DCC-61D1-459E-953D-B4A8CDB850F9}" presName="Name37" presStyleLbl="parChTrans1D3" presStyleIdx="1" presStyleCnt="4"/>
      <dgm:spPr/>
    </dgm:pt>
    <dgm:pt modelId="{DB21F765-A5C9-4C6C-AC6A-E3B032F6E256}" type="pres">
      <dgm:prSet presAssocID="{D3063247-BEB7-43FB-AE0A-C41ADC64B0F6}" presName="hierRoot2" presStyleCnt="0">
        <dgm:presLayoutVars>
          <dgm:hierBranch val="init"/>
        </dgm:presLayoutVars>
      </dgm:prSet>
      <dgm:spPr/>
    </dgm:pt>
    <dgm:pt modelId="{A053B502-D173-4066-875F-4B524B130E8D}" type="pres">
      <dgm:prSet presAssocID="{D3063247-BEB7-43FB-AE0A-C41ADC64B0F6}" presName="rootComposite" presStyleCnt="0"/>
      <dgm:spPr/>
    </dgm:pt>
    <dgm:pt modelId="{1BE85920-132E-4ACF-9CAF-F616C61D0EF6}" type="pres">
      <dgm:prSet presAssocID="{D3063247-BEB7-43FB-AE0A-C41ADC64B0F6}" presName="rootText" presStyleLbl="node3" presStyleIdx="1" presStyleCnt="4" custScaleX="46950" custScaleY="34949" custLinFactNeighborX="-71629" custLinFactNeighborY="-75462">
        <dgm:presLayoutVars>
          <dgm:chPref val="3"/>
        </dgm:presLayoutVars>
      </dgm:prSet>
      <dgm:spPr/>
    </dgm:pt>
    <dgm:pt modelId="{0D81903C-ABC5-46B0-90FF-1E820802E353}" type="pres">
      <dgm:prSet presAssocID="{D3063247-BEB7-43FB-AE0A-C41ADC64B0F6}" presName="rootConnector" presStyleLbl="node3" presStyleIdx="1" presStyleCnt="4"/>
      <dgm:spPr/>
    </dgm:pt>
    <dgm:pt modelId="{5AAD8B15-4DD2-4AB7-99F6-CFFC1029C2C3}" type="pres">
      <dgm:prSet presAssocID="{D3063247-BEB7-43FB-AE0A-C41ADC64B0F6}" presName="hierChild4" presStyleCnt="0"/>
      <dgm:spPr/>
    </dgm:pt>
    <dgm:pt modelId="{6CE87D12-0CC6-4EB8-ADE1-BDFBC9296BE3}" type="pres">
      <dgm:prSet presAssocID="{D3063247-BEB7-43FB-AE0A-C41ADC64B0F6}" presName="hierChild5" presStyleCnt="0"/>
      <dgm:spPr/>
    </dgm:pt>
    <dgm:pt modelId="{AA5D2BD2-BB62-49C7-B6BA-67F820A7BA1F}" type="pres">
      <dgm:prSet presAssocID="{64A806AA-EBEB-47EF-8EC9-23D009B54845}" presName="hierChild5" presStyleCnt="0"/>
      <dgm:spPr/>
    </dgm:pt>
    <dgm:pt modelId="{5EB8D21A-81F2-4920-ABED-DC8A9A1F7DBD}" type="pres">
      <dgm:prSet presAssocID="{8F248619-D32C-4778-8BB6-CB2F845C7269}" presName="Name37" presStyleLbl="parChTrans1D2" presStyleIdx="1" presStyleCnt="2"/>
      <dgm:spPr/>
    </dgm:pt>
    <dgm:pt modelId="{F7F3361F-2480-4508-9534-E51FE63337AB}" type="pres">
      <dgm:prSet presAssocID="{A7F71FDF-6D91-465C-9E04-EA59D7B740F6}" presName="hierRoot2" presStyleCnt="0">
        <dgm:presLayoutVars>
          <dgm:hierBranch val="init"/>
        </dgm:presLayoutVars>
      </dgm:prSet>
      <dgm:spPr/>
    </dgm:pt>
    <dgm:pt modelId="{BECC918C-5FE6-409D-87CE-0B31E214D6A1}" type="pres">
      <dgm:prSet presAssocID="{A7F71FDF-6D91-465C-9E04-EA59D7B740F6}" presName="rootComposite" presStyleCnt="0"/>
      <dgm:spPr/>
    </dgm:pt>
    <dgm:pt modelId="{77218E66-040B-4273-9682-71140915DEF0}" type="pres">
      <dgm:prSet presAssocID="{A7F71FDF-6D91-465C-9E04-EA59D7B740F6}" presName="rootText" presStyleLbl="node2" presStyleIdx="1" presStyleCnt="2" custScaleX="67360" custScaleY="35306">
        <dgm:presLayoutVars>
          <dgm:chPref val="3"/>
        </dgm:presLayoutVars>
      </dgm:prSet>
      <dgm:spPr/>
    </dgm:pt>
    <dgm:pt modelId="{E5A7ED4B-92B2-4DB3-94F0-33F7696C2D29}" type="pres">
      <dgm:prSet presAssocID="{A7F71FDF-6D91-465C-9E04-EA59D7B740F6}" presName="rootConnector" presStyleLbl="node2" presStyleIdx="1" presStyleCnt="2"/>
      <dgm:spPr/>
    </dgm:pt>
    <dgm:pt modelId="{4B7A5C67-6B1A-4A24-95AF-95F5D6A61F94}" type="pres">
      <dgm:prSet presAssocID="{A7F71FDF-6D91-465C-9E04-EA59D7B740F6}" presName="hierChild4" presStyleCnt="0"/>
      <dgm:spPr/>
    </dgm:pt>
    <dgm:pt modelId="{02337C19-CF7B-4F05-A88F-8E5D9932AE7C}" type="pres">
      <dgm:prSet presAssocID="{66A06C08-EF28-4A7B-A60A-43C9A7445899}" presName="Name37" presStyleLbl="parChTrans1D3" presStyleIdx="2" presStyleCnt="4"/>
      <dgm:spPr/>
    </dgm:pt>
    <dgm:pt modelId="{4550E9DD-E7EC-4383-AC07-0E703A6340D9}" type="pres">
      <dgm:prSet presAssocID="{437F451B-6DFE-4054-85C8-06C1AE302777}" presName="hierRoot2" presStyleCnt="0">
        <dgm:presLayoutVars>
          <dgm:hierBranch val="init"/>
        </dgm:presLayoutVars>
      </dgm:prSet>
      <dgm:spPr/>
    </dgm:pt>
    <dgm:pt modelId="{84427379-A192-487F-A82C-0825C63A40BE}" type="pres">
      <dgm:prSet presAssocID="{437F451B-6DFE-4054-85C8-06C1AE302777}" presName="rootComposite" presStyleCnt="0"/>
      <dgm:spPr/>
    </dgm:pt>
    <dgm:pt modelId="{DBEE2FC8-5730-4A58-A7EE-C0881894038F}" type="pres">
      <dgm:prSet presAssocID="{437F451B-6DFE-4054-85C8-06C1AE302777}" presName="rootText" presStyleLbl="node3" presStyleIdx="2" presStyleCnt="4" custScaleX="48787" custScaleY="33454" custLinFactNeighborX="16604" custLinFactNeighborY="39494">
        <dgm:presLayoutVars>
          <dgm:chPref val="3"/>
        </dgm:presLayoutVars>
      </dgm:prSet>
      <dgm:spPr/>
    </dgm:pt>
    <dgm:pt modelId="{0635DCD7-5746-44CB-81CF-D2FAAEAB1BB6}" type="pres">
      <dgm:prSet presAssocID="{437F451B-6DFE-4054-85C8-06C1AE302777}" presName="rootConnector" presStyleLbl="node3" presStyleIdx="2" presStyleCnt="4"/>
      <dgm:spPr/>
    </dgm:pt>
    <dgm:pt modelId="{BB043523-845F-4CAB-8669-BFE67DBF3947}" type="pres">
      <dgm:prSet presAssocID="{437F451B-6DFE-4054-85C8-06C1AE302777}" presName="hierChild4" presStyleCnt="0"/>
      <dgm:spPr/>
    </dgm:pt>
    <dgm:pt modelId="{48BEBD50-E1AC-42BC-B621-61FA241D1D82}" type="pres">
      <dgm:prSet presAssocID="{437F451B-6DFE-4054-85C8-06C1AE302777}" presName="hierChild5" presStyleCnt="0"/>
      <dgm:spPr/>
    </dgm:pt>
    <dgm:pt modelId="{4935A22A-45F9-4586-BE5D-7C0F74A32FA0}" type="pres">
      <dgm:prSet presAssocID="{E44D94E9-5C5F-4CAE-A2BD-37896D32E9E1}" presName="Name37" presStyleLbl="parChTrans1D3" presStyleIdx="3" presStyleCnt="4"/>
      <dgm:spPr/>
    </dgm:pt>
    <dgm:pt modelId="{1A9E25BF-36FC-4B3A-B424-576EE39F1B33}" type="pres">
      <dgm:prSet presAssocID="{7D2DE01E-A88F-4385-AFB4-DE41D5E33784}" presName="hierRoot2" presStyleCnt="0">
        <dgm:presLayoutVars>
          <dgm:hierBranch val="init"/>
        </dgm:presLayoutVars>
      </dgm:prSet>
      <dgm:spPr/>
    </dgm:pt>
    <dgm:pt modelId="{9D42E3F7-3A40-41F8-8002-59C2D9F75F14}" type="pres">
      <dgm:prSet presAssocID="{7D2DE01E-A88F-4385-AFB4-DE41D5E33784}" presName="rootComposite" presStyleCnt="0"/>
      <dgm:spPr/>
    </dgm:pt>
    <dgm:pt modelId="{9DE167AE-AF83-432A-9977-0690A534EA1C}" type="pres">
      <dgm:prSet presAssocID="{7D2DE01E-A88F-4385-AFB4-DE41D5E33784}" presName="rootText" presStyleLbl="node3" presStyleIdx="3" presStyleCnt="4" custScaleX="62251" custScaleY="29914" custLinFactNeighborX="-77635" custLinFactNeighborY="-34164">
        <dgm:presLayoutVars>
          <dgm:chPref val="3"/>
        </dgm:presLayoutVars>
      </dgm:prSet>
      <dgm:spPr/>
    </dgm:pt>
    <dgm:pt modelId="{FD1C696B-F993-40E6-B880-C80367D9A85C}" type="pres">
      <dgm:prSet presAssocID="{7D2DE01E-A88F-4385-AFB4-DE41D5E33784}" presName="rootConnector" presStyleLbl="node3" presStyleIdx="3" presStyleCnt="4"/>
      <dgm:spPr/>
    </dgm:pt>
    <dgm:pt modelId="{001472C4-0E23-4A92-8DC9-991619A15A0E}" type="pres">
      <dgm:prSet presAssocID="{7D2DE01E-A88F-4385-AFB4-DE41D5E33784}" presName="hierChild4" presStyleCnt="0"/>
      <dgm:spPr/>
    </dgm:pt>
    <dgm:pt modelId="{027712D8-5304-4FCB-987B-5BEF0B152599}" type="pres">
      <dgm:prSet presAssocID="{7D2DE01E-A88F-4385-AFB4-DE41D5E33784}" presName="hierChild5" presStyleCnt="0"/>
      <dgm:spPr/>
    </dgm:pt>
    <dgm:pt modelId="{9BCC9B15-0167-4BA5-A011-F70BADA40C74}" type="pres">
      <dgm:prSet presAssocID="{A7F71FDF-6D91-465C-9E04-EA59D7B740F6}" presName="hierChild5" presStyleCnt="0"/>
      <dgm:spPr/>
    </dgm:pt>
    <dgm:pt modelId="{BEB9ABE8-1136-44B6-9521-F13B714DBD86}" type="pres">
      <dgm:prSet presAssocID="{45603261-5F5A-4725-AE57-5B1F2CD1974F}" presName="hierChild3" presStyleCnt="0"/>
      <dgm:spPr/>
    </dgm:pt>
  </dgm:ptLst>
  <dgm:cxnLst>
    <dgm:cxn modelId="{A0454407-6399-479A-9664-A43582249D74}" srcId="{A7F71FDF-6D91-465C-9E04-EA59D7B740F6}" destId="{7D2DE01E-A88F-4385-AFB4-DE41D5E33784}" srcOrd="1" destOrd="0" parTransId="{E44D94E9-5C5F-4CAE-A2BD-37896D32E9E1}" sibTransId="{54A638C7-6343-416C-BD74-E3C2A8A794C7}"/>
    <dgm:cxn modelId="{E11F9409-B321-4A48-B553-8CAA9AA3A997}" srcId="{AD7AF940-2B46-48E8-A5D9-A207694BD73C}" destId="{45603261-5F5A-4725-AE57-5B1F2CD1974F}" srcOrd="1" destOrd="0" parTransId="{72036B60-FB9B-4850-B3D4-8317EECFC907}" sibTransId="{3BEA38E0-7CEA-4575-80A5-704E2C0DFCC4}"/>
    <dgm:cxn modelId="{CB431811-9046-4CA9-91CE-F8270EB231D1}" type="presOf" srcId="{8A8C5560-EACB-49DC-9D75-F2FE748BE1EF}" destId="{ECAC5B85-1E96-4C79-A09F-09FF69387934}" srcOrd="0" destOrd="0" presId="urn:microsoft.com/office/officeart/2005/8/layout/orgChart1"/>
    <dgm:cxn modelId="{A306ED23-A906-4E57-938F-AFC1F00DE6C0}" type="presOf" srcId="{437F451B-6DFE-4054-85C8-06C1AE302777}" destId="{0635DCD7-5746-44CB-81CF-D2FAAEAB1BB6}" srcOrd="1" destOrd="0" presId="urn:microsoft.com/office/officeart/2005/8/layout/orgChart1"/>
    <dgm:cxn modelId="{18ACB132-FE94-42F2-97BB-06D415523B54}" srcId="{AD7AF940-2B46-48E8-A5D9-A207694BD73C}" destId="{8A8C5560-EACB-49DC-9D75-F2FE748BE1EF}" srcOrd="0" destOrd="0" parTransId="{7B84F94C-9D74-4E7C-8DE1-65A7EB15B58A}" sibTransId="{08F6DFAD-3335-49E7-93D6-959F5FA52D2D}"/>
    <dgm:cxn modelId="{1F600265-0138-4C59-97A4-2890C0BA725A}" type="presOf" srcId="{45603261-5F5A-4725-AE57-5B1F2CD1974F}" destId="{C1F1B2A2-FA59-470B-A4BC-EE0BB6EDD1AC}" srcOrd="1" destOrd="0" presId="urn:microsoft.com/office/officeart/2005/8/layout/orgChart1"/>
    <dgm:cxn modelId="{AC822C48-879E-4988-9B21-E733B8A4C5B7}" type="presOf" srcId="{3F767DCC-61D1-459E-953D-B4A8CDB850F9}" destId="{0742C923-6029-4747-8B99-32B8C0805420}" srcOrd="0" destOrd="0" presId="urn:microsoft.com/office/officeart/2005/8/layout/orgChart1"/>
    <dgm:cxn modelId="{6E489D6A-E95F-45EA-891E-2070AAC1B2E7}" srcId="{A7F71FDF-6D91-465C-9E04-EA59D7B740F6}" destId="{437F451B-6DFE-4054-85C8-06C1AE302777}" srcOrd="0" destOrd="0" parTransId="{66A06C08-EF28-4A7B-A60A-43C9A7445899}" sibTransId="{6A18A360-7DE1-43CD-8C07-4057F9F85BDB}"/>
    <dgm:cxn modelId="{D072444E-0881-4754-B6C4-C8235F8E4A52}" type="presOf" srcId="{7D2DE01E-A88F-4385-AFB4-DE41D5E33784}" destId="{FD1C696B-F993-40E6-B880-C80367D9A85C}" srcOrd="1" destOrd="0" presId="urn:microsoft.com/office/officeart/2005/8/layout/orgChart1"/>
    <dgm:cxn modelId="{4A063354-1D2A-48D9-9F5F-089724DF1956}" type="presOf" srcId="{A7F71FDF-6D91-465C-9E04-EA59D7B740F6}" destId="{77218E66-040B-4273-9682-71140915DEF0}" srcOrd="0" destOrd="0" presId="urn:microsoft.com/office/officeart/2005/8/layout/orgChart1"/>
    <dgm:cxn modelId="{89F03F76-3030-4521-9E3F-708A87407BEF}" type="presOf" srcId="{A7F71FDF-6D91-465C-9E04-EA59D7B740F6}" destId="{E5A7ED4B-92B2-4DB3-94F0-33F7696C2D29}" srcOrd="1" destOrd="0" presId="urn:microsoft.com/office/officeart/2005/8/layout/orgChart1"/>
    <dgm:cxn modelId="{6381B482-6464-485D-93EE-CEF6D1E8FA66}" type="presOf" srcId="{8F248619-D32C-4778-8BB6-CB2F845C7269}" destId="{5EB8D21A-81F2-4920-ABED-DC8A9A1F7DBD}" srcOrd="0" destOrd="0" presId="urn:microsoft.com/office/officeart/2005/8/layout/orgChart1"/>
    <dgm:cxn modelId="{2C4A1383-3D85-44B7-AEBA-DA3B909D51A7}" type="presOf" srcId="{D3063247-BEB7-43FB-AE0A-C41ADC64B0F6}" destId="{0D81903C-ABC5-46B0-90FF-1E820802E353}" srcOrd="1" destOrd="0" presId="urn:microsoft.com/office/officeart/2005/8/layout/orgChart1"/>
    <dgm:cxn modelId="{FAD24F8C-5A66-4D66-81EC-0E4512D1B620}" type="presOf" srcId="{78253619-E139-491C-8B8D-03138F41CF38}" destId="{6D818E3A-8ABD-4171-8975-075ACCB9327E}" srcOrd="0" destOrd="0" presId="urn:microsoft.com/office/officeart/2005/8/layout/orgChart1"/>
    <dgm:cxn modelId="{900FB08F-1C0D-46EE-87DF-C3DE6DDAF717}" srcId="{64A806AA-EBEB-47EF-8EC9-23D009B54845}" destId="{F8284850-23DF-49F4-8942-F002E7155B02}" srcOrd="0" destOrd="0" parTransId="{74D7C707-05B1-4AFC-95AF-67C6B2622692}" sibTransId="{AF45A994-7E71-41F7-A2B3-B574CC22266B}"/>
    <dgm:cxn modelId="{9678F395-E96E-4900-B670-B6C1691C3BFC}" type="presOf" srcId="{437F451B-6DFE-4054-85C8-06C1AE302777}" destId="{DBEE2FC8-5730-4A58-A7EE-C0881894038F}" srcOrd="0" destOrd="0" presId="urn:microsoft.com/office/officeart/2005/8/layout/orgChart1"/>
    <dgm:cxn modelId="{BBA8429C-EF97-4C4D-8391-9E913568691E}" type="presOf" srcId="{F8284850-23DF-49F4-8942-F002E7155B02}" destId="{9F1BC95F-3C7D-401E-994F-66FA0D45EEF1}" srcOrd="1" destOrd="0" presId="urn:microsoft.com/office/officeart/2005/8/layout/orgChart1"/>
    <dgm:cxn modelId="{B2951DA6-6B0D-4A94-8EA6-1EBC48E92A3C}" type="presOf" srcId="{7D2DE01E-A88F-4385-AFB4-DE41D5E33784}" destId="{9DE167AE-AF83-432A-9977-0690A534EA1C}" srcOrd="0" destOrd="0" presId="urn:microsoft.com/office/officeart/2005/8/layout/orgChart1"/>
    <dgm:cxn modelId="{43D960AA-5B35-4FAB-96D9-AB1534F2F926}" type="presOf" srcId="{74D7C707-05B1-4AFC-95AF-67C6B2622692}" destId="{E21A9924-6F07-49FD-8776-A66A6A3240C0}" srcOrd="0" destOrd="0" presId="urn:microsoft.com/office/officeart/2005/8/layout/orgChart1"/>
    <dgm:cxn modelId="{1D62EABF-EC2B-4320-A172-C28C85054EF8}" type="presOf" srcId="{D3063247-BEB7-43FB-AE0A-C41ADC64B0F6}" destId="{1BE85920-132E-4ACF-9CAF-F616C61D0EF6}" srcOrd="0" destOrd="0" presId="urn:microsoft.com/office/officeart/2005/8/layout/orgChart1"/>
    <dgm:cxn modelId="{3F8605C1-C27E-4165-964F-E389E0DCF037}" type="presOf" srcId="{45603261-5F5A-4725-AE57-5B1F2CD1974F}" destId="{FF513865-69D1-4625-90A9-52E3FA0068C0}" srcOrd="0" destOrd="0" presId="urn:microsoft.com/office/officeart/2005/8/layout/orgChart1"/>
    <dgm:cxn modelId="{CC2EEFC4-93FA-4B76-8A61-1A7338622A49}" type="presOf" srcId="{F8284850-23DF-49F4-8942-F002E7155B02}" destId="{7EC9D72C-D836-41A9-B808-2E39D10E65F9}" srcOrd="0" destOrd="0" presId="urn:microsoft.com/office/officeart/2005/8/layout/orgChart1"/>
    <dgm:cxn modelId="{CC21CBC6-0E74-4A6C-BCEA-DDF082D6F59D}" type="presOf" srcId="{8A8C5560-EACB-49DC-9D75-F2FE748BE1EF}" destId="{F267690A-EF10-4D00-A627-B7496C1C8C16}" srcOrd="1" destOrd="0" presId="urn:microsoft.com/office/officeart/2005/8/layout/orgChart1"/>
    <dgm:cxn modelId="{FE6778D2-6F17-4790-A731-15462298E4E0}" srcId="{64A806AA-EBEB-47EF-8EC9-23D009B54845}" destId="{D3063247-BEB7-43FB-AE0A-C41ADC64B0F6}" srcOrd="1" destOrd="0" parTransId="{3F767DCC-61D1-459E-953D-B4A8CDB850F9}" sibTransId="{E3346CA1-CBD7-400B-B00E-3D043C6DB272}"/>
    <dgm:cxn modelId="{AC61CDD4-832F-4E1E-8ADA-4F1FB361133D}" type="presOf" srcId="{64A806AA-EBEB-47EF-8EC9-23D009B54845}" destId="{301549F3-7E6B-45CC-B82B-DF3C409394CA}" srcOrd="0" destOrd="0" presId="urn:microsoft.com/office/officeart/2005/8/layout/orgChart1"/>
    <dgm:cxn modelId="{22D706D7-40AE-4BF6-8F40-03EB45BFE8C6}" type="presOf" srcId="{E44D94E9-5C5F-4CAE-A2BD-37896D32E9E1}" destId="{4935A22A-45F9-4586-BE5D-7C0F74A32FA0}" srcOrd="0" destOrd="0" presId="urn:microsoft.com/office/officeart/2005/8/layout/orgChart1"/>
    <dgm:cxn modelId="{F588E9DB-A4BB-491C-A1D1-2F499AE83E71}" type="presOf" srcId="{66A06C08-EF28-4A7B-A60A-43C9A7445899}" destId="{02337C19-CF7B-4F05-A88F-8E5D9932AE7C}" srcOrd="0" destOrd="0" presId="urn:microsoft.com/office/officeart/2005/8/layout/orgChart1"/>
    <dgm:cxn modelId="{99E96BE0-9FDD-4856-B1A8-B21EEA4F530B}" type="presOf" srcId="{AD7AF940-2B46-48E8-A5D9-A207694BD73C}" destId="{BB4E0FDC-69F8-43B4-A62A-44B6BB6C3BA3}" srcOrd="0" destOrd="0" presId="urn:microsoft.com/office/officeart/2005/8/layout/orgChart1"/>
    <dgm:cxn modelId="{D6B07DE2-29F5-4E21-8F1B-62470D78C4D8}" srcId="{45603261-5F5A-4725-AE57-5B1F2CD1974F}" destId="{A7F71FDF-6D91-465C-9E04-EA59D7B740F6}" srcOrd="1" destOrd="0" parTransId="{8F248619-D32C-4778-8BB6-CB2F845C7269}" sibTransId="{AE0DA500-447F-42CE-95F0-4154B9718258}"/>
    <dgm:cxn modelId="{974EB5E9-A06B-426A-BEB7-2D14380646E5}" srcId="{45603261-5F5A-4725-AE57-5B1F2CD1974F}" destId="{64A806AA-EBEB-47EF-8EC9-23D009B54845}" srcOrd="0" destOrd="0" parTransId="{78253619-E139-491C-8B8D-03138F41CF38}" sibTransId="{36428E6C-9E44-4A56-A9EB-9C1331750CA2}"/>
    <dgm:cxn modelId="{D5B9EDF8-ADDF-4E86-B6C7-74A407ED8945}" type="presOf" srcId="{64A806AA-EBEB-47EF-8EC9-23D009B54845}" destId="{FB9E325B-EEF1-4FE6-8642-83FDCCD70938}" srcOrd="1" destOrd="0" presId="urn:microsoft.com/office/officeart/2005/8/layout/orgChart1"/>
    <dgm:cxn modelId="{0B2024ED-E8BB-40C1-B4B8-7D582F67B6E6}" type="presParOf" srcId="{BB4E0FDC-69F8-43B4-A62A-44B6BB6C3BA3}" destId="{2259DBA1-C6C1-40D2-90D5-2C333E9F97F6}" srcOrd="0" destOrd="0" presId="urn:microsoft.com/office/officeart/2005/8/layout/orgChart1"/>
    <dgm:cxn modelId="{2D1066F8-197D-4BCE-BCBF-1F8EA5129168}" type="presParOf" srcId="{2259DBA1-C6C1-40D2-90D5-2C333E9F97F6}" destId="{55A9F068-34D7-427A-A524-3C0B77400FD5}" srcOrd="0" destOrd="0" presId="urn:microsoft.com/office/officeart/2005/8/layout/orgChart1"/>
    <dgm:cxn modelId="{9E38165A-F5DD-419B-B605-25981D75D449}" type="presParOf" srcId="{55A9F068-34D7-427A-A524-3C0B77400FD5}" destId="{ECAC5B85-1E96-4C79-A09F-09FF69387934}" srcOrd="0" destOrd="0" presId="urn:microsoft.com/office/officeart/2005/8/layout/orgChart1"/>
    <dgm:cxn modelId="{2474E5F1-B557-4522-B7BC-C930208DB432}" type="presParOf" srcId="{55A9F068-34D7-427A-A524-3C0B77400FD5}" destId="{F267690A-EF10-4D00-A627-B7496C1C8C16}" srcOrd="1" destOrd="0" presId="urn:microsoft.com/office/officeart/2005/8/layout/orgChart1"/>
    <dgm:cxn modelId="{77B30A70-980D-4067-8F6F-6B359C2763B5}" type="presParOf" srcId="{2259DBA1-C6C1-40D2-90D5-2C333E9F97F6}" destId="{ECC1587D-FEC4-40E0-9F41-DE9ED605A147}" srcOrd="1" destOrd="0" presId="urn:microsoft.com/office/officeart/2005/8/layout/orgChart1"/>
    <dgm:cxn modelId="{D6479CF0-2E31-4FC1-B13F-E958EB8B614B}" type="presParOf" srcId="{2259DBA1-C6C1-40D2-90D5-2C333E9F97F6}" destId="{6390490E-85A0-4E12-996A-E6D53BDE18C8}" srcOrd="2" destOrd="0" presId="urn:microsoft.com/office/officeart/2005/8/layout/orgChart1"/>
    <dgm:cxn modelId="{FD3F9DC8-B6BC-4A17-8E12-C59B5130BCD8}" type="presParOf" srcId="{BB4E0FDC-69F8-43B4-A62A-44B6BB6C3BA3}" destId="{ADEB4A3B-C5FF-41F1-8C32-B0F23180285E}" srcOrd="1" destOrd="0" presId="urn:microsoft.com/office/officeart/2005/8/layout/orgChart1"/>
    <dgm:cxn modelId="{CB868851-5F36-471A-88FA-80EAAACEDD16}" type="presParOf" srcId="{ADEB4A3B-C5FF-41F1-8C32-B0F23180285E}" destId="{6AE5E1CA-F481-467D-AB2F-D0EEA161B371}" srcOrd="0" destOrd="0" presId="urn:microsoft.com/office/officeart/2005/8/layout/orgChart1"/>
    <dgm:cxn modelId="{000E601B-1140-4EDA-8CDC-E8C56AB911BA}" type="presParOf" srcId="{6AE5E1CA-F481-467D-AB2F-D0EEA161B371}" destId="{FF513865-69D1-4625-90A9-52E3FA0068C0}" srcOrd="0" destOrd="0" presId="urn:microsoft.com/office/officeart/2005/8/layout/orgChart1"/>
    <dgm:cxn modelId="{B77CC383-9F94-4483-AB23-F0129CF5876F}" type="presParOf" srcId="{6AE5E1CA-F481-467D-AB2F-D0EEA161B371}" destId="{C1F1B2A2-FA59-470B-A4BC-EE0BB6EDD1AC}" srcOrd="1" destOrd="0" presId="urn:microsoft.com/office/officeart/2005/8/layout/orgChart1"/>
    <dgm:cxn modelId="{096770F1-48E4-4721-A85F-A6DEB4C0B248}" type="presParOf" srcId="{ADEB4A3B-C5FF-41F1-8C32-B0F23180285E}" destId="{460A03FB-040F-4382-A989-98CECE774BFF}" srcOrd="1" destOrd="0" presId="urn:microsoft.com/office/officeart/2005/8/layout/orgChart1"/>
    <dgm:cxn modelId="{B69AE239-3839-49A4-A3F6-0CD5C9C2ED6F}" type="presParOf" srcId="{460A03FB-040F-4382-A989-98CECE774BFF}" destId="{6D818E3A-8ABD-4171-8975-075ACCB9327E}" srcOrd="0" destOrd="0" presId="urn:microsoft.com/office/officeart/2005/8/layout/orgChart1"/>
    <dgm:cxn modelId="{7068A9DE-CAD6-49CD-967B-F0EA3AF66883}" type="presParOf" srcId="{460A03FB-040F-4382-A989-98CECE774BFF}" destId="{3649D381-A687-4F13-A953-FBCC6C28743C}" srcOrd="1" destOrd="0" presId="urn:microsoft.com/office/officeart/2005/8/layout/orgChart1"/>
    <dgm:cxn modelId="{EABC0522-CA48-4FA9-A776-1871EC3D61F7}" type="presParOf" srcId="{3649D381-A687-4F13-A953-FBCC6C28743C}" destId="{54FE8339-AF6C-4387-994A-E47A16EBEDC6}" srcOrd="0" destOrd="0" presId="urn:microsoft.com/office/officeart/2005/8/layout/orgChart1"/>
    <dgm:cxn modelId="{F11728A7-5188-49EC-9CF1-5E5D052E99CD}" type="presParOf" srcId="{54FE8339-AF6C-4387-994A-E47A16EBEDC6}" destId="{301549F3-7E6B-45CC-B82B-DF3C409394CA}" srcOrd="0" destOrd="0" presId="urn:microsoft.com/office/officeart/2005/8/layout/orgChart1"/>
    <dgm:cxn modelId="{19660CA4-3891-4D08-B9BF-9E84AD80301F}" type="presParOf" srcId="{54FE8339-AF6C-4387-994A-E47A16EBEDC6}" destId="{FB9E325B-EEF1-4FE6-8642-83FDCCD70938}" srcOrd="1" destOrd="0" presId="urn:microsoft.com/office/officeart/2005/8/layout/orgChart1"/>
    <dgm:cxn modelId="{B85C23AE-372E-4C6F-AB3D-5209FC9CAC9A}" type="presParOf" srcId="{3649D381-A687-4F13-A953-FBCC6C28743C}" destId="{C8D10679-1388-4AB0-A26D-93D4DA8A9DB3}" srcOrd="1" destOrd="0" presId="urn:microsoft.com/office/officeart/2005/8/layout/orgChart1"/>
    <dgm:cxn modelId="{482C1F17-1593-4241-9BAB-7330FE6404FE}" type="presParOf" srcId="{C8D10679-1388-4AB0-A26D-93D4DA8A9DB3}" destId="{E21A9924-6F07-49FD-8776-A66A6A3240C0}" srcOrd="0" destOrd="0" presId="urn:microsoft.com/office/officeart/2005/8/layout/orgChart1"/>
    <dgm:cxn modelId="{644FC846-756B-4CBB-AD2C-E5264F560FA7}" type="presParOf" srcId="{C8D10679-1388-4AB0-A26D-93D4DA8A9DB3}" destId="{17AB7956-E295-48FC-AFAD-A76350468C96}" srcOrd="1" destOrd="0" presId="urn:microsoft.com/office/officeart/2005/8/layout/orgChart1"/>
    <dgm:cxn modelId="{ED865DFE-3B49-4A69-B877-E6B98BEC86E0}" type="presParOf" srcId="{17AB7956-E295-48FC-AFAD-A76350468C96}" destId="{CB601CE0-0B4D-41F6-8170-E0E31B6C4E62}" srcOrd="0" destOrd="0" presId="urn:microsoft.com/office/officeart/2005/8/layout/orgChart1"/>
    <dgm:cxn modelId="{358E8969-1F30-4DCF-B130-2B4F2710F284}" type="presParOf" srcId="{CB601CE0-0B4D-41F6-8170-E0E31B6C4E62}" destId="{7EC9D72C-D836-41A9-B808-2E39D10E65F9}" srcOrd="0" destOrd="0" presId="urn:microsoft.com/office/officeart/2005/8/layout/orgChart1"/>
    <dgm:cxn modelId="{CDBA5CC3-732D-449F-B6A5-A320EB3420A1}" type="presParOf" srcId="{CB601CE0-0B4D-41F6-8170-E0E31B6C4E62}" destId="{9F1BC95F-3C7D-401E-994F-66FA0D45EEF1}" srcOrd="1" destOrd="0" presId="urn:microsoft.com/office/officeart/2005/8/layout/orgChart1"/>
    <dgm:cxn modelId="{EE161D86-0FC5-4AD7-9655-A5469B501377}" type="presParOf" srcId="{17AB7956-E295-48FC-AFAD-A76350468C96}" destId="{50DC6327-2284-4DFC-BF15-790C01EB1C9B}" srcOrd="1" destOrd="0" presId="urn:microsoft.com/office/officeart/2005/8/layout/orgChart1"/>
    <dgm:cxn modelId="{7D0F5382-5E1C-4D2D-B7BA-F0412739D850}" type="presParOf" srcId="{17AB7956-E295-48FC-AFAD-A76350468C96}" destId="{2539BC1E-6730-451B-A188-750A41A0BA1B}" srcOrd="2" destOrd="0" presId="urn:microsoft.com/office/officeart/2005/8/layout/orgChart1"/>
    <dgm:cxn modelId="{FFD530FD-2166-4867-93C6-8F464CB67A7C}" type="presParOf" srcId="{C8D10679-1388-4AB0-A26D-93D4DA8A9DB3}" destId="{0742C923-6029-4747-8B99-32B8C0805420}" srcOrd="2" destOrd="0" presId="urn:microsoft.com/office/officeart/2005/8/layout/orgChart1"/>
    <dgm:cxn modelId="{921E4A9E-AD86-4DD2-97DA-5BA2CB292BA3}" type="presParOf" srcId="{C8D10679-1388-4AB0-A26D-93D4DA8A9DB3}" destId="{DB21F765-A5C9-4C6C-AC6A-E3B032F6E256}" srcOrd="3" destOrd="0" presId="urn:microsoft.com/office/officeart/2005/8/layout/orgChart1"/>
    <dgm:cxn modelId="{87743DAB-0846-4AB4-AAC3-71D592BC00AD}" type="presParOf" srcId="{DB21F765-A5C9-4C6C-AC6A-E3B032F6E256}" destId="{A053B502-D173-4066-875F-4B524B130E8D}" srcOrd="0" destOrd="0" presId="urn:microsoft.com/office/officeart/2005/8/layout/orgChart1"/>
    <dgm:cxn modelId="{2FE8D206-B612-4477-A1E8-603BD39C1B0F}" type="presParOf" srcId="{A053B502-D173-4066-875F-4B524B130E8D}" destId="{1BE85920-132E-4ACF-9CAF-F616C61D0EF6}" srcOrd="0" destOrd="0" presId="urn:microsoft.com/office/officeart/2005/8/layout/orgChart1"/>
    <dgm:cxn modelId="{8CF3D241-E58E-4B83-B5BD-7FABC54C9457}" type="presParOf" srcId="{A053B502-D173-4066-875F-4B524B130E8D}" destId="{0D81903C-ABC5-46B0-90FF-1E820802E353}" srcOrd="1" destOrd="0" presId="urn:microsoft.com/office/officeart/2005/8/layout/orgChart1"/>
    <dgm:cxn modelId="{6D594D00-5F20-401C-A1A1-8CD673C78382}" type="presParOf" srcId="{DB21F765-A5C9-4C6C-AC6A-E3B032F6E256}" destId="{5AAD8B15-4DD2-4AB7-99F6-CFFC1029C2C3}" srcOrd="1" destOrd="0" presId="urn:microsoft.com/office/officeart/2005/8/layout/orgChart1"/>
    <dgm:cxn modelId="{9665835A-CA62-4263-8F3D-D757C15E6808}" type="presParOf" srcId="{DB21F765-A5C9-4C6C-AC6A-E3B032F6E256}" destId="{6CE87D12-0CC6-4EB8-ADE1-BDFBC9296BE3}" srcOrd="2" destOrd="0" presId="urn:microsoft.com/office/officeart/2005/8/layout/orgChart1"/>
    <dgm:cxn modelId="{F83F67AF-5839-465F-8965-00D7A99E3BAC}" type="presParOf" srcId="{3649D381-A687-4F13-A953-FBCC6C28743C}" destId="{AA5D2BD2-BB62-49C7-B6BA-67F820A7BA1F}" srcOrd="2" destOrd="0" presId="urn:microsoft.com/office/officeart/2005/8/layout/orgChart1"/>
    <dgm:cxn modelId="{B9BFD582-BAD4-4A41-8992-691D5D8E4EC3}" type="presParOf" srcId="{460A03FB-040F-4382-A989-98CECE774BFF}" destId="{5EB8D21A-81F2-4920-ABED-DC8A9A1F7DBD}" srcOrd="2" destOrd="0" presId="urn:microsoft.com/office/officeart/2005/8/layout/orgChart1"/>
    <dgm:cxn modelId="{9D674486-3007-4B3C-AD7D-CB3EC109210B}" type="presParOf" srcId="{460A03FB-040F-4382-A989-98CECE774BFF}" destId="{F7F3361F-2480-4508-9534-E51FE63337AB}" srcOrd="3" destOrd="0" presId="urn:microsoft.com/office/officeart/2005/8/layout/orgChart1"/>
    <dgm:cxn modelId="{1D959F57-3EC6-466C-963D-0D5AF201BA01}" type="presParOf" srcId="{F7F3361F-2480-4508-9534-E51FE63337AB}" destId="{BECC918C-5FE6-409D-87CE-0B31E214D6A1}" srcOrd="0" destOrd="0" presId="urn:microsoft.com/office/officeart/2005/8/layout/orgChart1"/>
    <dgm:cxn modelId="{96565E4C-A4D3-44D2-B9F4-E4B2949D4D68}" type="presParOf" srcId="{BECC918C-5FE6-409D-87CE-0B31E214D6A1}" destId="{77218E66-040B-4273-9682-71140915DEF0}" srcOrd="0" destOrd="0" presId="urn:microsoft.com/office/officeart/2005/8/layout/orgChart1"/>
    <dgm:cxn modelId="{47F79481-467E-4889-B079-3B9560068CAE}" type="presParOf" srcId="{BECC918C-5FE6-409D-87CE-0B31E214D6A1}" destId="{E5A7ED4B-92B2-4DB3-94F0-33F7696C2D29}" srcOrd="1" destOrd="0" presId="urn:microsoft.com/office/officeart/2005/8/layout/orgChart1"/>
    <dgm:cxn modelId="{F4CC889E-ED88-4FB8-BE44-FC59A0A9694D}" type="presParOf" srcId="{F7F3361F-2480-4508-9534-E51FE63337AB}" destId="{4B7A5C67-6B1A-4A24-95AF-95F5D6A61F94}" srcOrd="1" destOrd="0" presId="urn:microsoft.com/office/officeart/2005/8/layout/orgChart1"/>
    <dgm:cxn modelId="{422E93F4-BF7A-44C0-BEB4-9CC85BDC445F}" type="presParOf" srcId="{4B7A5C67-6B1A-4A24-95AF-95F5D6A61F94}" destId="{02337C19-CF7B-4F05-A88F-8E5D9932AE7C}" srcOrd="0" destOrd="0" presId="urn:microsoft.com/office/officeart/2005/8/layout/orgChart1"/>
    <dgm:cxn modelId="{C7ADC6D6-64B5-482B-A1F5-A6C7E18DEA4A}" type="presParOf" srcId="{4B7A5C67-6B1A-4A24-95AF-95F5D6A61F94}" destId="{4550E9DD-E7EC-4383-AC07-0E703A6340D9}" srcOrd="1" destOrd="0" presId="urn:microsoft.com/office/officeart/2005/8/layout/orgChart1"/>
    <dgm:cxn modelId="{ACDAC9AA-88C4-40F0-B34F-1DA7951325A1}" type="presParOf" srcId="{4550E9DD-E7EC-4383-AC07-0E703A6340D9}" destId="{84427379-A192-487F-A82C-0825C63A40BE}" srcOrd="0" destOrd="0" presId="urn:microsoft.com/office/officeart/2005/8/layout/orgChart1"/>
    <dgm:cxn modelId="{FDDFDD9C-F156-46DC-BC15-55DCB34A3244}" type="presParOf" srcId="{84427379-A192-487F-A82C-0825C63A40BE}" destId="{DBEE2FC8-5730-4A58-A7EE-C0881894038F}" srcOrd="0" destOrd="0" presId="urn:microsoft.com/office/officeart/2005/8/layout/orgChart1"/>
    <dgm:cxn modelId="{72547136-A094-4DCA-BD4B-1AD4E5965B5B}" type="presParOf" srcId="{84427379-A192-487F-A82C-0825C63A40BE}" destId="{0635DCD7-5746-44CB-81CF-D2FAAEAB1BB6}" srcOrd="1" destOrd="0" presId="urn:microsoft.com/office/officeart/2005/8/layout/orgChart1"/>
    <dgm:cxn modelId="{AAAE599A-07C4-47DF-8AB3-B0BA9C043A69}" type="presParOf" srcId="{4550E9DD-E7EC-4383-AC07-0E703A6340D9}" destId="{BB043523-845F-4CAB-8669-BFE67DBF3947}" srcOrd="1" destOrd="0" presId="urn:microsoft.com/office/officeart/2005/8/layout/orgChart1"/>
    <dgm:cxn modelId="{F13D78FE-FB86-490C-815E-1FDED51985A4}" type="presParOf" srcId="{4550E9DD-E7EC-4383-AC07-0E703A6340D9}" destId="{48BEBD50-E1AC-42BC-B621-61FA241D1D82}" srcOrd="2" destOrd="0" presId="urn:microsoft.com/office/officeart/2005/8/layout/orgChart1"/>
    <dgm:cxn modelId="{4CCA2E96-319C-43F6-BB90-743497980B02}" type="presParOf" srcId="{4B7A5C67-6B1A-4A24-95AF-95F5D6A61F94}" destId="{4935A22A-45F9-4586-BE5D-7C0F74A32FA0}" srcOrd="2" destOrd="0" presId="urn:microsoft.com/office/officeart/2005/8/layout/orgChart1"/>
    <dgm:cxn modelId="{9FFBAE7D-D842-446F-871E-DF7E674BE977}" type="presParOf" srcId="{4B7A5C67-6B1A-4A24-95AF-95F5D6A61F94}" destId="{1A9E25BF-36FC-4B3A-B424-576EE39F1B33}" srcOrd="3" destOrd="0" presId="urn:microsoft.com/office/officeart/2005/8/layout/orgChart1"/>
    <dgm:cxn modelId="{B24865B0-C132-4377-A9A7-4C81D1D77C29}" type="presParOf" srcId="{1A9E25BF-36FC-4B3A-B424-576EE39F1B33}" destId="{9D42E3F7-3A40-41F8-8002-59C2D9F75F14}" srcOrd="0" destOrd="0" presId="urn:microsoft.com/office/officeart/2005/8/layout/orgChart1"/>
    <dgm:cxn modelId="{8E031E09-862E-4CC9-9ADD-422312C4B1B8}" type="presParOf" srcId="{9D42E3F7-3A40-41F8-8002-59C2D9F75F14}" destId="{9DE167AE-AF83-432A-9977-0690A534EA1C}" srcOrd="0" destOrd="0" presId="urn:microsoft.com/office/officeart/2005/8/layout/orgChart1"/>
    <dgm:cxn modelId="{E8236F2E-F73B-46F9-8903-7D8B967307BF}" type="presParOf" srcId="{9D42E3F7-3A40-41F8-8002-59C2D9F75F14}" destId="{FD1C696B-F993-40E6-B880-C80367D9A85C}" srcOrd="1" destOrd="0" presId="urn:microsoft.com/office/officeart/2005/8/layout/orgChart1"/>
    <dgm:cxn modelId="{A63B8501-813B-4344-B29F-C4A0F1E90B59}" type="presParOf" srcId="{1A9E25BF-36FC-4B3A-B424-576EE39F1B33}" destId="{001472C4-0E23-4A92-8DC9-991619A15A0E}" srcOrd="1" destOrd="0" presId="urn:microsoft.com/office/officeart/2005/8/layout/orgChart1"/>
    <dgm:cxn modelId="{C7C0139E-B136-4BD8-BA1E-313CA9144C36}" type="presParOf" srcId="{1A9E25BF-36FC-4B3A-B424-576EE39F1B33}" destId="{027712D8-5304-4FCB-987B-5BEF0B152599}" srcOrd="2" destOrd="0" presId="urn:microsoft.com/office/officeart/2005/8/layout/orgChart1"/>
    <dgm:cxn modelId="{D7D88BCF-1217-49D1-AF1E-A3D41CCAA151}" type="presParOf" srcId="{F7F3361F-2480-4508-9534-E51FE63337AB}" destId="{9BCC9B15-0167-4BA5-A011-F70BADA40C74}" srcOrd="2" destOrd="0" presId="urn:microsoft.com/office/officeart/2005/8/layout/orgChart1"/>
    <dgm:cxn modelId="{AAB95ED0-8AB1-4B7A-B80D-65101F1DE6E2}" type="presParOf" srcId="{ADEB4A3B-C5FF-41F1-8C32-B0F23180285E}" destId="{BEB9ABE8-1136-44B6-9521-F13B714DBD86}" srcOrd="2" destOrd="0" presId="urn:microsoft.com/office/officeart/2005/8/layout/orgChart1"/>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935A22A-45F9-4586-BE5D-7C0F74A32FA0}">
      <dsp:nvSpPr>
        <dsp:cNvPr id="0" name=""/>
        <dsp:cNvSpPr/>
      </dsp:nvSpPr>
      <dsp:spPr>
        <a:xfrm>
          <a:off x="3229698" y="1239459"/>
          <a:ext cx="133313" cy="1240304"/>
        </a:xfrm>
        <a:custGeom>
          <a:avLst/>
          <a:gdLst/>
          <a:ahLst/>
          <a:cxnLst/>
          <a:rect l="0" t="0" r="0" b="0"/>
          <a:pathLst>
            <a:path>
              <a:moveTo>
                <a:pt x="133313" y="0"/>
              </a:moveTo>
              <a:lnTo>
                <a:pt x="133313" y="1240304"/>
              </a:lnTo>
              <a:lnTo>
                <a:pt x="0" y="124030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2337C19-CF7B-4F05-A88F-8E5D9932AE7C}">
      <dsp:nvSpPr>
        <dsp:cNvPr id="0" name=""/>
        <dsp:cNvSpPr/>
      </dsp:nvSpPr>
      <dsp:spPr>
        <a:xfrm>
          <a:off x="3363011" y="1239459"/>
          <a:ext cx="674342" cy="1239975"/>
        </a:xfrm>
        <a:custGeom>
          <a:avLst/>
          <a:gdLst/>
          <a:ahLst/>
          <a:cxnLst/>
          <a:rect l="0" t="0" r="0" b="0"/>
          <a:pathLst>
            <a:path>
              <a:moveTo>
                <a:pt x="0" y="0"/>
              </a:moveTo>
              <a:lnTo>
                <a:pt x="0" y="1239975"/>
              </a:lnTo>
              <a:lnTo>
                <a:pt x="674342" y="123997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EB8D21A-81F2-4920-ABED-DC8A9A1F7DBD}">
      <dsp:nvSpPr>
        <dsp:cNvPr id="0" name=""/>
        <dsp:cNvSpPr/>
      </dsp:nvSpPr>
      <dsp:spPr>
        <a:xfrm>
          <a:off x="3488370" y="263268"/>
          <a:ext cx="554940" cy="530476"/>
        </a:xfrm>
        <a:custGeom>
          <a:avLst/>
          <a:gdLst/>
          <a:ahLst/>
          <a:cxnLst/>
          <a:rect l="0" t="0" r="0" b="0"/>
          <a:pathLst>
            <a:path>
              <a:moveTo>
                <a:pt x="0" y="0"/>
              </a:moveTo>
              <a:lnTo>
                <a:pt x="0" y="265364"/>
              </a:lnTo>
              <a:lnTo>
                <a:pt x="554940" y="265364"/>
              </a:lnTo>
              <a:lnTo>
                <a:pt x="554940" y="53047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742C923-6029-4747-8B99-32B8C0805420}">
      <dsp:nvSpPr>
        <dsp:cNvPr id="0" name=""/>
        <dsp:cNvSpPr/>
      </dsp:nvSpPr>
      <dsp:spPr>
        <a:xfrm>
          <a:off x="1139706" y="1269782"/>
          <a:ext cx="91440" cy="757100"/>
        </a:xfrm>
        <a:custGeom>
          <a:avLst/>
          <a:gdLst/>
          <a:ahLst/>
          <a:cxnLst/>
          <a:rect l="0" t="0" r="0" b="0"/>
          <a:pathLst>
            <a:path>
              <a:moveTo>
                <a:pt x="81499" y="0"/>
              </a:moveTo>
              <a:lnTo>
                <a:pt x="81499" y="757100"/>
              </a:lnTo>
              <a:lnTo>
                <a:pt x="45720" y="75710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21A9924-6F07-49FD-8776-A66A6A3240C0}">
      <dsp:nvSpPr>
        <dsp:cNvPr id="0" name=""/>
        <dsp:cNvSpPr/>
      </dsp:nvSpPr>
      <dsp:spPr>
        <a:xfrm>
          <a:off x="1221205" y="1269782"/>
          <a:ext cx="240251" cy="755914"/>
        </a:xfrm>
        <a:custGeom>
          <a:avLst/>
          <a:gdLst/>
          <a:ahLst/>
          <a:cxnLst/>
          <a:rect l="0" t="0" r="0" b="0"/>
          <a:pathLst>
            <a:path>
              <a:moveTo>
                <a:pt x="0" y="0"/>
              </a:moveTo>
              <a:lnTo>
                <a:pt x="0" y="755914"/>
              </a:lnTo>
              <a:lnTo>
                <a:pt x="240251" y="75591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D818E3A-8ABD-4171-8975-075ACCB9327E}">
      <dsp:nvSpPr>
        <dsp:cNvPr id="0" name=""/>
        <dsp:cNvSpPr/>
      </dsp:nvSpPr>
      <dsp:spPr>
        <a:xfrm>
          <a:off x="1861875" y="263268"/>
          <a:ext cx="1626495" cy="530476"/>
        </a:xfrm>
        <a:custGeom>
          <a:avLst/>
          <a:gdLst/>
          <a:ahLst/>
          <a:cxnLst/>
          <a:rect l="0" t="0" r="0" b="0"/>
          <a:pathLst>
            <a:path>
              <a:moveTo>
                <a:pt x="1626495" y="0"/>
              </a:moveTo>
              <a:lnTo>
                <a:pt x="1626495" y="265364"/>
              </a:lnTo>
              <a:lnTo>
                <a:pt x="0" y="265364"/>
              </a:lnTo>
              <a:lnTo>
                <a:pt x="0" y="53047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CAC5B85-1E96-4C79-A09F-09FF69387934}">
      <dsp:nvSpPr>
        <dsp:cNvPr id="0" name=""/>
        <dsp:cNvSpPr/>
      </dsp:nvSpPr>
      <dsp:spPr>
        <a:xfrm>
          <a:off x="1251803" y="1"/>
          <a:ext cx="1435413" cy="27793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lang="el-GR" sz="1700" kern="1200"/>
            <a:t>Ηλίας</a:t>
          </a:r>
        </a:p>
      </dsp:txBody>
      <dsp:txXfrm>
        <a:off x="1251803" y="1"/>
        <a:ext cx="1435413" cy="277937"/>
      </dsp:txXfrm>
    </dsp:sp>
    <dsp:sp modelId="{FF513865-69D1-4625-90A9-52E3FA0068C0}">
      <dsp:nvSpPr>
        <dsp:cNvPr id="0" name=""/>
        <dsp:cNvSpPr/>
      </dsp:nvSpPr>
      <dsp:spPr>
        <a:xfrm>
          <a:off x="2773163" y="0"/>
          <a:ext cx="1430414" cy="26326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lang="el-GR" sz="1700" kern="1200"/>
            <a:t>Ειρήνη</a:t>
          </a:r>
        </a:p>
      </dsp:txBody>
      <dsp:txXfrm>
        <a:off x="2773163" y="0"/>
        <a:ext cx="1430414" cy="263268"/>
      </dsp:txXfrm>
    </dsp:sp>
    <dsp:sp modelId="{301549F3-7E6B-45CC-B82B-DF3C409394CA}">
      <dsp:nvSpPr>
        <dsp:cNvPr id="0" name=""/>
        <dsp:cNvSpPr/>
      </dsp:nvSpPr>
      <dsp:spPr>
        <a:xfrm>
          <a:off x="1061037" y="793744"/>
          <a:ext cx="1601675" cy="47603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800100">
            <a:lnSpc>
              <a:spcPct val="90000"/>
            </a:lnSpc>
            <a:spcBef>
              <a:spcPct val="0"/>
            </a:spcBef>
            <a:spcAft>
              <a:spcPct val="35000"/>
            </a:spcAft>
            <a:buNone/>
          </a:pPr>
          <a:r>
            <a:rPr lang="el-GR" sz="1800" kern="1200"/>
            <a:t>Τρύφων</a:t>
          </a:r>
        </a:p>
      </dsp:txBody>
      <dsp:txXfrm>
        <a:off x="1061037" y="793744"/>
        <a:ext cx="1601675" cy="476038"/>
      </dsp:txXfrm>
    </dsp:sp>
    <dsp:sp modelId="{7EC9D72C-D836-41A9-B808-2E39D10E65F9}">
      <dsp:nvSpPr>
        <dsp:cNvPr id="0" name=""/>
        <dsp:cNvSpPr/>
      </dsp:nvSpPr>
      <dsp:spPr>
        <a:xfrm>
          <a:off x="1461456" y="1811342"/>
          <a:ext cx="1144497" cy="42871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lang="el-GR" sz="1700" kern="1200"/>
            <a:t>Λελουδω</a:t>
          </a:r>
        </a:p>
      </dsp:txBody>
      <dsp:txXfrm>
        <a:off x="1461456" y="1811342"/>
        <a:ext cx="1144497" cy="428710"/>
      </dsp:txXfrm>
    </dsp:sp>
    <dsp:sp modelId="{1BE85920-132E-4ACF-9CAF-F616C61D0EF6}">
      <dsp:nvSpPr>
        <dsp:cNvPr id="0" name=""/>
        <dsp:cNvSpPr/>
      </dsp:nvSpPr>
      <dsp:spPr>
        <a:xfrm>
          <a:off x="0" y="1806279"/>
          <a:ext cx="1185426" cy="44120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lang="el-GR" sz="1700" kern="1200"/>
            <a:t>Ηλίας</a:t>
          </a:r>
        </a:p>
      </dsp:txBody>
      <dsp:txXfrm>
        <a:off x="0" y="1806279"/>
        <a:ext cx="1185426" cy="441208"/>
      </dsp:txXfrm>
    </dsp:sp>
    <dsp:sp modelId="{77218E66-040B-4273-9682-71140915DEF0}">
      <dsp:nvSpPr>
        <dsp:cNvPr id="0" name=""/>
        <dsp:cNvSpPr/>
      </dsp:nvSpPr>
      <dsp:spPr>
        <a:xfrm>
          <a:off x="3192936" y="793744"/>
          <a:ext cx="1700751" cy="445715"/>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800100">
            <a:lnSpc>
              <a:spcPct val="90000"/>
            </a:lnSpc>
            <a:spcBef>
              <a:spcPct val="0"/>
            </a:spcBef>
            <a:spcAft>
              <a:spcPct val="35000"/>
            </a:spcAft>
            <a:buNone/>
          </a:pPr>
          <a:r>
            <a:rPr lang="el-GR" sz="1800" kern="1200"/>
            <a:t>Χρύσα</a:t>
          </a:r>
        </a:p>
      </dsp:txBody>
      <dsp:txXfrm>
        <a:off x="3192936" y="793744"/>
        <a:ext cx="1700751" cy="445715"/>
      </dsp:txXfrm>
    </dsp:sp>
    <dsp:sp modelId="{DBEE2FC8-5730-4A58-A7EE-C0881894038F}">
      <dsp:nvSpPr>
        <dsp:cNvPr id="0" name=""/>
        <dsp:cNvSpPr/>
      </dsp:nvSpPr>
      <dsp:spPr>
        <a:xfrm>
          <a:off x="4037353" y="2268267"/>
          <a:ext cx="1231807" cy="42233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lang="el-GR" sz="1700" kern="1200"/>
            <a:t>Βάια</a:t>
          </a:r>
        </a:p>
      </dsp:txBody>
      <dsp:txXfrm>
        <a:off x="4037353" y="2268267"/>
        <a:ext cx="1231807" cy="422334"/>
      </dsp:txXfrm>
    </dsp:sp>
    <dsp:sp modelId="{9DE167AE-AF83-432A-9977-0690A534EA1C}">
      <dsp:nvSpPr>
        <dsp:cNvPr id="0" name=""/>
        <dsp:cNvSpPr/>
      </dsp:nvSpPr>
      <dsp:spPr>
        <a:xfrm>
          <a:off x="1657941" y="2290941"/>
          <a:ext cx="1571756" cy="3776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lang="el-GR" sz="1700" kern="1200"/>
            <a:t>Θωμάς</a:t>
          </a:r>
        </a:p>
      </dsp:txBody>
      <dsp:txXfrm>
        <a:off x="1657941" y="2290941"/>
        <a:ext cx="1571756" cy="377644"/>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95B52D8-5F53-4AB5-85E1-24FCFF6AF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2227</Words>
  <Characters>12031</Characters>
  <Application>Microsoft Office Word</Application>
  <DocSecurity>0</DocSecurity>
  <Lines>100</Lines>
  <Paragraphs>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4580_εργασία 1</dc:subject>
  <dc:creator>ilias theologos</dc:creator>
  <cp:keywords/>
  <dc:description/>
  <cp:lastModifiedBy>ilias theologos</cp:lastModifiedBy>
  <cp:revision>2</cp:revision>
  <dcterms:created xsi:type="dcterms:W3CDTF">2018-03-26T19:48:00Z</dcterms:created>
  <dcterms:modified xsi:type="dcterms:W3CDTF">2018-03-26T19:48:00Z</dcterms:modified>
</cp:coreProperties>
</file>